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5FA1" w14:textId="1252CD98" w:rsidR="00C85792" w:rsidRPr="005568C3" w:rsidRDefault="00C85792" w:rsidP="00130E5E">
      <w:pPr>
        <w:spacing w:after="0" w:line="240" w:lineRule="auto"/>
        <w:jc w:val="center"/>
        <w:textAlignment w:val="auto"/>
        <w:rPr>
          <w:rFonts w:ascii="Montserrat" w:hAnsi="Montserrat"/>
          <w:b/>
          <w:bCs/>
          <w:sz w:val="20"/>
          <w:szCs w:val="20"/>
        </w:rPr>
      </w:pPr>
      <w:bookmarkStart w:id="0" w:name="_Hlk533752026"/>
      <w:r w:rsidRPr="005568C3">
        <w:rPr>
          <w:rFonts w:ascii="Montserrat" w:hAnsi="Montserrat"/>
          <w:b/>
          <w:bCs/>
          <w:sz w:val="20"/>
          <w:szCs w:val="20"/>
        </w:rPr>
        <w:t>TECHNICAL SPECIFICATION</w:t>
      </w:r>
    </w:p>
    <w:p w14:paraId="5127A737" w14:textId="77777777" w:rsidR="00C85792" w:rsidRPr="005568C3" w:rsidRDefault="00C85792" w:rsidP="00130E5E">
      <w:pPr>
        <w:spacing w:after="0" w:line="240" w:lineRule="auto"/>
        <w:jc w:val="center"/>
        <w:textAlignment w:val="auto"/>
        <w:rPr>
          <w:rFonts w:ascii="Montserrat" w:hAnsi="Montserrat" w:cs="Arial"/>
          <w:b/>
          <w:caps/>
          <w:sz w:val="20"/>
          <w:szCs w:val="20"/>
        </w:rPr>
      </w:pPr>
    </w:p>
    <w:p w14:paraId="20127918" w14:textId="77777777" w:rsidR="001D0E1A" w:rsidRPr="005568C3" w:rsidRDefault="001D0E1A" w:rsidP="001D0E1A">
      <w:pPr>
        <w:spacing w:after="0" w:line="240" w:lineRule="auto"/>
        <w:jc w:val="center"/>
        <w:textAlignment w:val="auto"/>
        <w:rPr>
          <w:rFonts w:ascii="Montserrat" w:hAnsi="Montserrat"/>
          <w:b/>
          <w:caps/>
          <w:sz w:val="20"/>
          <w:szCs w:val="20"/>
        </w:rPr>
      </w:pPr>
      <w:r w:rsidRPr="005568C3">
        <w:rPr>
          <w:rFonts w:ascii="Montserrat" w:hAnsi="Montserrat"/>
          <w:b/>
          <w:caps/>
          <w:sz w:val="20"/>
          <w:szCs w:val="20"/>
        </w:rPr>
        <w:t>PROVISION OF LOCAL REGULAR BUS SERVICES FOR THE CARRIAGE OF PASSENGERS IN VILNIUS CITY AND NEIGHBOURING MUNICIPALITIES</w:t>
      </w:r>
    </w:p>
    <w:p w14:paraId="2A3F88E0" w14:textId="77777777" w:rsidR="00C85792" w:rsidRPr="005568C3" w:rsidRDefault="00C85792" w:rsidP="00130E5E">
      <w:pPr>
        <w:spacing w:after="0" w:line="240" w:lineRule="auto"/>
        <w:jc w:val="center"/>
        <w:textAlignment w:val="auto"/>
        <w:rPr>
          <w:rFonts w:ascii="Montserrat" w:hAnsi="Montserrat" w:cs="Arial"/>
          <w:b/>
          <w:caps/>
          <w:sz w:val="20"/>
          <w:szCs w:val="20"/>
        </w:rPr>
      </w:pPr>
    </w:p>
    <w:p w14:paraId="6272D5E9" w14:textId="77777777" w:rsidR="00C85792" w:rsidRPr="005568C3" w:rsidRDefault="00C85792" w:rsidP="00130E5E">
      <w:pPr>
        <w:spacing w:after="0" w:line="240" w:lineRule="auto"/>
        <w:jc w:val="center"/>
        <w:textAlignment w:val="auto"/>
        <w:rPr>
          <w:rFonts w:ascii="Montserrat" w:hAnsi="Montserrat" w:cs="Arial"/>
          <w:b/>
          <w:caps/>
          <w:sz w:val="20"/>
          <w:szCs w:val="20"/>
        </w:rPr>
      </w:pPr>
      <w:r w:rsidRPr="005568C3">
        <w:rPr>
          <w:rFonts w:ascii="Montserrat" w:hAnsi="Montserrat"/>
          <w:b/>
          <w:caps/>
          <w:sz w:val="20"/>
          <w:szCs w:val="20"/>
        </w:rPr>
        <w:t xml:space="preserve">TERMS USED IN THE TECHNICAL SPECIFICATION </w:t>
      </w:r>
    </w:p>
    <w:p w14:paraId="6A8531FF" w14:textId="77777777" w:rsidR="00C85792" w:rsidRPr="005568C3" w:rsidRDefault="00C85792" w:rsidP="00130E5E">
      <w:pPr>
        <w:spacing w:after="0" w:line="240" w:lineRule="auto"/>
        <w:jc w:val="center"/>
        <w:textAlignment w:val="auto"/>
        <w:rPr>
          <w:rFonts w:ascii="Montserrat" w:hAnsi="Montserrat" w:cs="Arial"/>
          <w:b/>
          <w:caps/>
          <w:sz w:val="20"/>
          <w:szCs w:val="20"/>
        </w:rPr>
      </w:pPr>
    </w:p>
    <w:tbl>
      <w:tblPr>
        <w:tblStyle w:val="TableGrid4"/>
        <w:tblW w:w="9578" w:type="dxa"/>
        <w:tblInd w:w="137" w:type="dxa"/>
        <w:tblLook w:val="04A0" w:firstRow="1" w:lastRow="0" w:firstColumn="1" w:lastColumn="0" w:noHBand="0" w:noVBand="1"/>
      </w:tblPr>
      <w:tblGrid>
        <w:gridCol w:w="2996"/>
        <w:gridCol w:w="6582"/>
      </w:tblGrid>
      <w:tr w:rsidR="00C85792" w:rsidRPr="005568C3" w14:paraId="4C0C28E2" w14:textId="77777777" w:rsidTr="00FF22F4">
        <w:tc>
          <w:tcPr>
            <w:tcW w:w="2996" w:type="dxa"/>
          </w:tcPr>
          <w:p w14:paraId="12DBE220" w14:textId="77777777" w:rsidR="00C85792" w:rsidRPr="005568C3" w:rsidRDefault="00C85792" w:rsidP="00130E5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5568C3">
              <w:rPr>
                <w:rFonts w:ascii="Montserrat" w:hAnsi="Montserrat"/>
                <w:b/>
                <w:bCs/>
                <w:sz w:val="20"/>
                <w:szCs w:val="20"/>
              </w:rPr>
              <w:t>Infrastructure</w:t>
            </w:r>
          </w:p>
        </w:tc>
        <w:tc>
          <w:tcPr>
            <w:tcW w:w="6582" w:type="dxa"/>
          </w:tcPr>
          <w:p w14:paraId="187E9AFA" w14:textId="77777777" w:rsidR="00C85792" w:rsidRPr="005568C3"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streets, roads, bridges and viaducts, and turn-around points carrying vehicular traffic.</w:t>
            </w:r>
          </w:p>
        </w:tc>
      </w:tr>
      <w:tr w:rsidR="000372B1" w:rsidRPr="005568C3" w14:paraId="5C7A9E0E" w14:textId="77777777" w:rsidTr="16B8CFCF">
        <w:trPr>
          <w:trHeight w:val="300"/>
        </w:trPr>
        <w:tc>
          <w:tcPr>
            <w:tcW w:w="2996" w:type="dxa"/>
          </w:tcPr>
          <w:p w14:paraId="2EA9B6C0" w14:textId="4F306BFE" w:rsidR="000372B1" w:rsidRPr="005568C3" w:rsidRDefault="00AA742B" w:rsidP="00130E5E">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5568C3">
              <w:rPr>
                <w:rFonts w:ascii="Montserrat" w:hAnsi="Montserrat"/>
                <w:b/>
                <w:bCs/>
                <w:sz w:val="20"/>
                <w:szCs w:val="20"/>
              </w:rPr>
              <w:t>E-</w:t>
            </w:r>
            <w:r w:rsidRPr="005568C3">
              <w:rPr>
                <w:rFonts w:ascii="Montserrat" w:hAnsi="Montserrat"/>
                <w:sz w:val="20"/>
                <w:szCs w:val="20"/>
              </w:rPr>
              <w:t xml:space="preserve"> </w:t>
            </w:r>
            <w:r w:rsidRPr="005568C3">
              <w:rPr>
                <w:rFonts w:ascii="Montserrat" w:hAnsi="Montserrat"/>
                <w:b/>
                <w:bCs/>
                <w:sz w:val="20"/>
                <w:szCs w:val="20"/>
              </w:rPr>
              <w:t>Charging infrastructure</w:t>
            </w:r>
          </w:p>
        </w:tc>
        <w:tc>
          <w:tcPr>
            <w:tcW w:w="6582" w:type="dxa"/>
          </w:tcPr>
          <w:p w14:paraId="3FD4A995" w14:textId="30A16E42" w:rsidR="000372B1" w:rsidRPr="005568C3" w:rsidRDefault="00191FD8" w:rsidP="00496174">
            <w:pPr>
              <w:numPr>
                <w:ilvl w:val="1"/>
                <w:numId w:val="0"/>
              </w:numPr>
              <w:tabs>
                <w:tab w:val="left" w:pos="142"/>
              </w:tabs>
              <w:suppressAutoHyphens w:val="0"/>
              <w:autoSpaceDN/>
              <w:spacing w:after="0"/>
              <w:jc w:val="both"/>
              <w:textAlignment w:val="auto"/>
              <w:rPr>
                <w:rFonts w:ascii="Montserrat" w:hAnsi="Montserrat"/>
                <w:sz w:val="20"/>
                <w:szCs w:val="20"/>
              </w:rPr>
            </w:pPr>
            <w:r w:rsidRPr="005568C3">
              <w:rPr>
                <w:rFonts w:ascii="Montserrat" w:hAnsi="Montserrat"/>
                <w:sz w:val="20"/>
                <w:szCs w:val="20"/>
              </w:rPr>
              <w:t xml:space="preserve">means e-charging stations for charging vehicles, power cables, </w:t>
            </w:r>
            <w:r w:rsidR="002C70CD" w:rsidRPr="005568C3">
              <w:rPr>
                <w:rFonts w:ascii="Montserrat" w:hAnsi="Montserrat"/>
                <w:sz w:val="20"/>
                <w:szCs w:val="20"/>
              </w:rPr>
              <w:t>inlets,</w:t>
            </w:r>
            <w:r w:rsidRPr="005568C3">
              <w:rPr>
                <w:rFonts w:ascii="Montserrat" w:hAnsi="Montserrat"/>
                <w:sz w:val="20"/>
                <w:szCs w:val="20"/>
              </w:rPr>
              <w:t xml:space="preserve"> and other infrastructure necessary for charging vehicles;</w:t>
            </w:r>
          </w:p>
        </w:tc>
      </w:tr>
      <w:tr w:rsidR="00C85792" w:rsidRPr="005568C3" w14:paraId="553DCB26" w14:textId="77777777" w:rsidTr="00FF22F4">
        <w:tc>
          <w:tcPr>
            <w:tcW w:w="2996" w:type="dxa"/>
          </w:tcPr>
          <w:p w14:paraId="09894B8F" w14:textId="77777777" w:rsidR="00C85792" w:rsidRPr="005568C3" w:rsidRDefault="00C85792" w:rsidP="00130E5E">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5568C3">
              <w:rPr>
                <w:rFonts w:ascii="Montserrat" w:hAnsi="Montserrat"/>
                <w:b/>
                <w:bCs/>
                <w:sz w:val="20"/>
                <w:szCs w:val="20"/>
              </w:rPr>
              <w:t>Authorized Body</w:t>
            </w:r>
          </w:p>
        </w:tc>
        <w:tc>
          <w:tcPr>
            <w:tcW w:w="6582" w:type="dxa"/>
          </w:tcPr>
          <w:p w14:paraId="73245E2D" w14:textId="77777777" w:rsidR="00C85792" w:rsidRPr="005568C3" w:rsidRDefault="00C85792" w:rsidP="00496174">
            <w:pPr>
              <w:numPr>
                <w:ilvl w:val="1"/>
                <w:numId w:val="0"/>
              </w:numPr>
              <w:tabs>
                <w:tab w:val="left" w:pos="142"/>
              </w:tabs>
              <w:suppressAutoHyphens w:val="0"/>
              <w:autoSpaceDN/>
              <w:spacing w:after="0"/>
              <w:jc w:val="both"/>
              <w:textAlignment w:val="auto"/>
              <w:rPr>
                <w:rFonts w:ascii="Montserrat" w:hAnsi="Montserrat"/>
                <w:sz w:val="20"/>
                <w:szCs w:val="20"/>
              </w:rPr>
            </w:pPr>
            <w:r w:rsidRPr="005568C3">
              <w:rPr>
                <w:rFonts w:ascii="Montserrat" w:hAnsi="Montserrat"/>
                <w:sz w:val="20"/>
                <w:szCs w:val="20"/>
              </w:rPr>
              <w:t>means “Susisiekimo paslaugos” SĮ.</w:t>
            </w:r>
          </w:p>
        </w:tc>
      </w:tr>
      <w:tr w:rsidR="00C85792" w:rsidRPr="005568C3" w14:paraId="7919A59D" w14:textId="77777777" w:rsidTr="00FF22F4">
        <w:tc>
          <w:tcPr>
            <w:tcW w:w="2996" w:type="dxa"/>
          </w:tcPr>
          <w:p w14:paraId="3EA752BD" w14:textId="77777777" w:rsidR="00C85792" w:rsidRPr="005568C3" w:rsidRDefault="00C85792" w:rsidP="00130E5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5568C3">
              <w:rPr>
                <w:rFonts w:ascii="Montserrat" w:hAnsi="Montserrat"/>
                <w:b/>
                <w:bCs/>
                <w:sz w:val="20"/>
                <w:szCs w:val="20"/>
              </w:rPr>
              <w:t>Route</w:t>
            </w:r>
          </w:p>
        </w:tc>
        <w:tc>
          <w:tcPr>
            <w:tcW w:w="6582" w:type="dxa"/>
          </w:tcPr>
          <w:p w14:paraId="341DDFA6" w14:textId="77777777" w:rsidR="00C85792" w:rsidRPr="005568C3"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local regular bus routes within the territory of Vilnius City and neighbouring municipalities.</w:t>
            </w:r>
          </w:p>
        </w:tc>
      </w:tr>
      <w:tr w:rsidR="00C85792" w:rsidRPr="005568C3" w14:paraId="655775A7" w14:textId="77777777" w:rsidTr="00FF22F4">
        <w:tc>
          <w:tcPr>
            <w:tcW w:w="2996" w:type="dxa"/>
          </w:tcPr>
          <w:p w14:paraId="67F36EB8" w14:textId="77777777" w:rsidR="00C85792" w:rsidRPr="005568C3" w:rsidRDefault="00C85792" w:rsidP="00130E5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5568C3">
              <w:rPr>
                <w:rFonts w:ascii="Montserrat" w:hAnsi="Montserrat"/>
                <w:b/>
                <w:bCs/>
                <w:sz w:val="20"/>
                <w:szCs w:val="20"/>
              </w:rPr>
              <w:t>Vehicle</w:t>
            </w:r>
          </w:p>
        </w:tc>
        <w:tc>
          <w:tcPr>
            <w:tcW w:w="6582" w:type="dxa"/>
          </w:tcPr>
          <w:p w14:paraId="00EB7E43" w14:textId="77777777" w:rsidR="00C85792" w:rsidRPr="005568C3"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buses of the type specified in the Technical Specification.</w:t>
            </w:r>
          </w:p>
        </w:tc>
      </w:tr>
      <w:tr w:rsidR="0033513D" w:rsidRPr="005568C3" w14:paraId="62972F67" w14:textId="77777777" w:rsidTr="00FF22F4">
        <w:tc>
          <w:tcPr>
            <w:tcW w:w="2996" w:type="dxa"/>
          </w:tcPr>
          <w:p w14:paraId="7FB35D2A" w14:textId="3433CCA1" w:rsidR="0033513D" w:rsidRPr="005568C3" w:rsidRDefault="0033513D" w:rsidP="0033513D">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568C3">
              <w:rPr>
                <w:rFonts w:ascii="Montserrat" w:hAnsi="Montserrat"/>
                <w:b/>
                <w:bCs/>
                <w:sz w:val="20"/>
                <w:szCs w:val="20"/>
              </w:rPr>
              <w:t>New vehicle</w:t>
            </w:r>
          </w:p>
        </w:tc>
        <w:tc>
          <w:tcPr>
            <w:tcW w:w="6582" w:type="dxa"/>
          </w:tcPr>
          <w:p w14:paraId="1F0A20C0" w14:textId="347D9B1E" w:rsidR="0033513D" w:rsidRPr="005568C3" w:rsidRDefault="0033513D" w:rsidP="0033513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a new, previously not operated vehicle, manufactured no earlier than 2025, and used the Carrier to commence the rendering of the service.</w:t>
            </w:r>
          </w:p>
        </w:tc>
      </w:tr>
      <w:tr w:rsidR="0033513D" w:rsidRPr="005568C3" w14:paraId="3381AC93" w14:textId="77777777" w:rsidTr="00FF22F4">
        <w:tc>
          <w:tcPr>
            <w:tcW w:w="2996" w:type="dxa"/>
          </w:tcPr>
          <w:p w14:paraId="6749730A" w14:textId="77777777" w:rsidR="0033513D" w:rsidRPr="005568C3" w:rsidRDefault="0033513D" w:rsidP="0033513D">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568C3">
              <w:rPr>
                <w:rFonts w:ascii="Montserrat" w:hAnsi="Montserrat"/>
                <w:b/>
                <w:bCs/>
                <w:sz w:val="20"/>
                <w:szCs w:val="20"/>
              </w:rPr>
              <w:t>Vehicle reserve</w:t>
            </w:r>
          </w:p>
        </w:tc>
        <w:tc>
          <w:tcPr>
            <w:tcW w:w="6582" w:type="dxa"/>
          </w:tcPr>
          <w:p w14:paraId="07CF371B" w14:textId="77777777" w:rsidR="0033513D" w:rsidRPr="005568C3" w:rsidRDefault="0033513D" w:rsidP="0033513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the number of vehicles on standby required to replace vehicles that have broken down or are otherwise not functioning properly.</w:t>
            </w:r>
          </w:p>
        </w:tc>
      </w:tr>
      <w:tr w:rsidR="0033513D" w:rsidRPr="005568C3" w14:paraId="4BDC91EB" w14:textId="77777777" w:rsidTr="00FF22F4">
        <w:tc>
          <w:tcPr>
            <w:tcW w:w="2996" w:type="dxa"/>
          </w:tcPr>
          <w:p w14:paraId="10C64BDC" w14:textId="6841875E" w:rsidR="0033513D" w:rsidRPr="005568C3" w:rsidRDefault="0033513D" w:rsidP="0033513D">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5568C3">
              <w:rPr>
                <w:rFonts w:ascii="Montserrat" w:hAnsi="Montserrat"/>
                <w:b/>
                <w:bCs/>
                <w:sz w:val="20"/>
                <w:szCs w:val="20"/>
              </w:rPr>
              <w:t>Schedule</w:t>
            </w:r>
          </w:p>
        </w:tc>
        <w:tc>
          <w:tcPr>
            <w:tcW w:w="6582" w:type="dxa"/>
          </w:tcPr>
          <w:p w14:paraId="22590333" w14:textId="695704C9" w:rsidR="0033513D" w:rsidRPr="005568C3" w:rsidRDefault="0033513D" w:rsidP="0033513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the rules specifying the arrival and departure times of the vehicle at the starting, terminal, intermediate and interchange point stops on the route (information on the arrival/departure times at interchange stops is provided digitally to the Carrier), the number of vehicles serving the route, and the number of journeys along the route.</w:t>
            </w:r>
          </w:p>
        </w:tc>
      </w:tr>
      <w:tr w:rsidR="0033513D" w:rsidRPr="005568C3" w14:paraId="12F12D1D" w14:textId="77777777" w:rsidTr="00FF22F4">
        <w:tc>
          <w:tcPr>
            <w:tcW w:w="2996" w:type="dxa"/>
          </w:tcPr>
          <w:p w14:paraId="67D6CEC4" w14:textId="77777777" w:rsidR="0033513D" w:rsidRPr="005568C3" w:rsidRDefault="0033513D" w:rsidP="0033513D">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bookmarkStart w:id="1" w:name="_Hlk59117071"/>
            <w:r w:rsidRPr="005568C3">
              <w:rPr>
                <w:rFonts w:ascii="Montserrat" w:hAnsi="Montserrat"/>
                <w:b/>
                <w:bCs/>
                <w:sz w:val="20"/>
                <w:szCs w:val="20"/>
              </w:rPr>
              <w:t>Services</w:t>
            </w:r>
            <w:bookmarkEnd w:id="1"/>
          </w:p>
        </w:tc>
        <w:tc>
          <w:tcPr>
            <w:tcW w:w="6582" w:type="dxa"/>
          </w:tcPr>
          <w:p w14:paraId="36C732B5" w14:textId="23C75FAB" w:rsidR="0033513D" w:rsidRPr="005568C3" w:rsidRDefault="0033513D" w:rsidP="0033513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 xml:space="preserve">means the provision of passenger transportation services on local (urban) regular transportation routes under the conditions specified in the Contract in accordance with the Order, with the established Rates, which the Carrier, </w:t>
            </w:r>
            <w:proofErr w:type="gramStart"/>
            <w:r w:rsidRPr="005568C3">
              <w:rPr>
                <w:rFonts w:ascii="Montserrat" w:hAnsi="Montserrat"/>
                <w:sz w:val="20"/>
                <w:szCs w:val="20"/>
              </w:rPr>
              <w:t>taking into account</w:t>
            </w:r>
            <w:proofErr w:type="gramEnd"/>
            <w:r w:rsidRPr="005568C3">
              <w:rPr>
                <w:rFonts w:ascii="Montserrat" w:hAnsi="Montserrat"/>
                <w:sz w:val="20"/>
                <w:szCs w:val="20"/>
              </w:rPr>
              <w:t xml:space="preserve"> its commercial interests, would not undertake or would not undertake to the same extent or under the same conditions without receiving a compensation.</w:t>
            </w:r>
          </w:p>
        </w:tc>
      </w:tr>
      <w:tr w:rsidR="0033513D" w:rsidRPr="005568C3" w14:paraId="31D57752" w14:textId="77777777" w:rsidTr="00FF22F4">
        <w:tc>
          <w:tcPr>
            <w:tcW w:w="2996" w:type="dxa"/>
          </w:tcPr>
          <w:p w14:paraId="495C5F77" w14:textId="77777777" w:rsidR="0033513D" w:rsidRPr="005568C3" w:rsidRDefault="0033513D" w:rsidP="0033513D">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5568C3">
              <w:rPr>
                <w:rFonts w:ascii="Montserrat" w:hAnsi="Montserrat"/>
                <w:b/>
                <w:bCs/>
                <w:sz w:val="20"/>
                <w:szCs w:val="20"/>
              </w:rPr>
              <w:t xml:space="preserve">Mileage </w:t>
            </w:r>
          </w:p>
        </w:tc>
        <w:tc>
          <w:tcPr>
            <w:tcW w:w="6582" w:type="dxa"/>
          </w:tcPr>
          <w:p w14:paraId="77C73F54" w14:textId="67095252" w:rsidR="0033513D" w:rsidRPr="005568C3" w:rsidRDefault="0033513D" w:rsidP="0033513D">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568C3">
              <w:rPr>
                <w:rFonts w:ascii="Montserrat" w:hAnsi="Montserrat"/>
                <w:sz w:val="20"/>
                <w:szCs w:val="20"/>
              </w:rPr>
              <w:t>means the number of kilometres travelled by the vehicle when carrying passengers on the route. The number of kilometres travelled by the replacement vehicle from the garage (parking space) to the point of entry into the scheduled route shall not be considered as mileage.</w:t>
            </w:r>
          </w:p>
        </w:tc>
      </w:tr>
      <w:tr w:rsidR="0033513D" w:rsidRPr="005568C3" w14:paraId="3EF7A92E" w14:textId="77777777" w:rsidTr="00FF22F4">
        <w:tc>
          <w:tcPr>
            <w:tcW w:w="2996" w:type="dxa"/>
          </w:tcPr>
          <w:p w14:paraId="35C71A50" w14:textId="1AB2142A" w:rsidR="0033513D" w:rsidRPr="005568C3" w:rsidRDefault="0033513D" w:rsidP="0033513D">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5568C3">
              <w:rPr>
                <w:rFonts w:ascii="Montserrat" w:hAnsi="Montserrat"/>
                <w:b/>
                <w:bCs/>
                <w:sz w:val="20"/>
                <w:szCs w:val="20"/>
              </w:rPr>
              <w:t>Midi bus (midi)</w:t>
            </w:r>
          </w:p>
        </w:tc>
        <w:tc>
          <w:tcPr>
            <w:tcW w:w="6582" w:type="dxa"/>
          </w:tcPr>
          <w:p w14:paraId="32493EB6" w14:textId="64A9567A" w:rsidR="0033513D" w:rsidRPr="005568C3" w:rsidRDefault="0033513D" w:rsidP="0033513D">
            <w:pPr>
              <w:numPr>
                <w:ilvl w:val="1"/>
                <w:numId w:val="0"/>
              </w:numPr>
              <w:tabs>
                <w:tab w:val="left" w:pos="142"/>
              </w:tabs>
              <w:suppressAutoHyphens w:val="0"/>
              <w:autoSpaceDN/>
              <w:spacing w:after="0"/>
              <w:jc w:val="both"/>
              <w:textAlignment w:val="auto"/>
              <w:rPr>
                <w:rFonts w:ascii="Montserrat" w:hAnsi="Montserrat"/>
                <w:sz w:val="20"/>
                <w:szCs w:val="20"/>
              </w:rPr>
            </w:pPr>
            <w:r w:rsidRPr="005568C3">
              <w:rPr>
                <w:rFonts w:ascii="Montserrat" w:hAnsi="Montserrat"/>
                <w:sz w:val="20"/>
                <w:szCs w:val="20"/>
              </w:rPr>
              <w:t>means a type of double-axle bus with a length of between 8.</w:t>
            </w:r>
            <w:r w:rsidR="008A14EE" w:rsidRPr="005568C3">
              <w:rPr>
                <w:rFonts w:ascii="Montserrat" w:hAnsi="Montserrat"/>
                <w:sz w:val="20"/>
                <w:szCs w:val="20"/>
              </w:rPr>
              <w:t>3</w:t>
            </w:r>
            <w:r w:rsidRPr="005568C3">
              <w:rPr>
                <w:rFonts w:ascii="Montserrat" w:hAnsi="Montserrat"/>
                <w:sz w:val="20"/>
                <w:szCs w:val="20"/>
              </w:rPr>
              <w:t xml:space="preserve"> and 10.</w:t>
            </w:r>
            <w:r w:rsidR="008A14EE" w:rsidRPr="005568C3">
              <w:rPr>
                <w:rFonts w:ascii="Montserrat" w:hAnsi="Montserrat"/>
                <w:sz w:val="20"/>
                <w:szCs w:val="20"/>
              </w:rPr>
              <w:t>1</w:t>
            </w:r>
            <w:r w:rsidRPr="005568C3">
              <w:rPr>
                <w:rFonts w:ascii="Montserrat" w:hAnsi="Montserrat"/>
                <w:sz w:val="20"/>
                <w:szCs w:val="20"/>
              </w:rPr>
              <w:t xml:space="preserve"> metres and with at least </w:t>
            </w:r>
            <w:r w:rsidR="008A14EE" w:rsidRPr="005568C3">
              <w:rPr>
                <w:rFonts w:ascii="Montserrat" w:hAnsi="Montserrat"/>
                <w:sz w:val="20"/>
                <w:szCs w:val="20"/>
              </w:rPr>
              <w:t>16</w:t>
            </w:r>
            <w:r w:rsidRPr="005568C3">
              <w:rPr>
                <w:rFonts w:ascii="Montserrat" w:hAnsi="Montserrat"/>
                <w:sz w:val="20"/>
                <w:szCs w:val="20"/>
              </w:rPr>
              <w:t xml:space="preserve"> passenger seats; the total number of seats and standing places provided must be at least 45, excluding 1 seat for a disabled person/ a person with special needs in a wheelchair.</w:t>
            </w:r>
          </w:p>
        </w:tc>
      </w:tr>
      <w:tr w:rsidR="0033513D" w:rsidRPr="005568C3" w14:paraId="47AEC660" w14:textId="77777777" w:rsidTr="00FF22F4">
        <w:tc>
          <w:tcPr>
            <w:tcW w:w="2996" w:type="dxa"/>
          </w:tcPr>
          <w:p w14:paraId="378A090A" w14:textId="1F9517D1" w:rsidR="0033513D" w:rsidRPr="005568C3" w:rsidRDefault="0033513D" w:rsidP="0033513D">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5568C3">
              <w:rPr>
                <w:rFonts w:ascii="Montserrat" w:hAnsi="Montserrat"/>
                <w:b/>
                <w:sz w:val="20"/>
              </w:rPr>
              <w:t>Two-axle bus (two-axle)</w:t>
            </w:r>
          </w:p>
        </w:tc>
        <w:tc>
          <w:tcPr>
            <w:tcW w:w="6582" w:type="dxa"/>
          </w:tcPr>
          <w:p w14:paraId="4589848C" w14:textId="0AF8C089" w:rsidR="0033513D" w:rsidRPr="005568C3" w:rsidRDefault="0033513D" w:rsidP="0033513D">
            <w:pPr>
              <w:numPr>
                <w:ilvl w:val="1"/>
                <w:numId w:val="0"/>
              </w:numPr>
              <w:tabs>
                <w:tab w:val="left" w:pos="142"/>
              </w:tabs>
              <w:suppressAutoHyphens w:val="0"/>
              <w:autoSpaceDN/>
              <w:spacing w:after="0"/>
              <w:jc w:val="both"/>
              <w:textAlignment w:val="auto"/>
              <w:rPr>
                <w:rFonts w:ascii="Montserrat" w:hAnsi="Montserrat"/>
                <w:sz w:val="20"/>
                <w:szCs w:val="20"/>
              </w:rPr>
            </w:pPr>
            <w:r w:rsidRPr="005568C3">
              <w:rPr>
                <w:rFonts w:ascii="Montserrat" w:hAnsi="Montserrat"/>
                <w:sz w:val="20"/>
                <w:szCs w:val="20"/>
              </w:rPr>
              <w:t xml:space="preserve">means a type of double-axle bus with a length of between 11.8 and 12.3 metres and with at least 25 passenger seats; the total number of seats and standing places provided must be at least </w:t>
            </w:r>
            <w:r w:rsidR="008A14EE" w:rsidRPr="005568C3">
              <w:rPr>
                <w:rFonts w:ascii="Montserrat" w:hAnsi="Montserrat"/>
                <w:sz w:val="20"/>
                <w:szCs w:val="20"/>
              </w:rPr>
              <w:t>75</w:t>
            </w:r>
            <w:r w:rsidRPr="005568C3">
              <w:rPr>
                <w:rFonts w:ascii="Montserrat" w:hAnsi="Montserrat"/>
                <w:sz w:val="20"/>
                <w:szCs w:val="20"/>
              </w:rPr>
              <w:t>, excluding 1 seat for disabled persons/persons with special needs in a wheelchair.</w:t>
            </w:r>
          </w:p>
        </w:tc>
      </w:tr>
    </w:tbl>
    <w:p w14:paraId="5EDEDEB4" w14:textId="77777777" w:rsidR="0044677E" w:rsidRPr="005568C3" w:rsidRDefault="0044677E" w:rsidP="00130E5E">
      <w:pPr>
        <w:tabs>
          <w:tab w:val="left" w:pos="1843"/>
        </w:tabs>
        <w:spacing w:after="0" w:line="240" w:lineRule="auto"/>
        <w:jc w:val="center"/>
        <w:textAlignment w:val="auto"/>
        <w:rPr>
          <w:rFonts w:ascii="Montserrat" w:hAnsi="Montserrat" w:cs="Arial"/>
          <w:b/>
          <w:sz w:val="20"/>
          <w:szCs w:val="20"/>
        </w:rPr>
      </w:pPr>
      <w:r w:rsidRPr="005568C3">
        <w:rPr>
          <w:rFonts w:ascii="Montserrat" w:hAnsi="Montserrat"/>
          <w:b/>
          <w:sz w:val="20"/>
          <w:szCs w:val="20"/>
        </w:rPr>
        <w:lastRenderedPageBreak/>
        <w:t>Part I. General Provisions</w:t>
      </w:r>
    </w:p>
    <w:p w14:paraId="27127DF4" w14:textId="77777777" w:rsidR="0044677E" w:rsidRPr="005568C3" w:rsidRDefault="0044677E" w:rsidP="00130E5E">
      <w:pPr>
        <w:tabs>
          <w:tab w:val="left" w:pos="1843"/>
        </w:tabs>
        <w:spacing w:after="0" w:line="240" w:lineRule="auto"/>
        <w:jc w:val="center"/>
        <w:textAlignment w:val="auto"/>
        <w:rPr>
          <w:rFonts w:ascii="Montserrat" w:hAnsi="Montserrat" w:cs="Arial"/>
          <w:b/>
          <w:sz w:val="20"/>
          <w:szCs w:val="20"/>
          <w:lang w:eastAsia="en-US"/>
        </w:rPr>
      </w:pPr>
    </w:p>
    <w:p w14:paraId="7D5BAB68" w14:textId="77777777" w:rsidR="0050663D" w:rsidRPr="005568C3" w:rsidRDefault="0050663D" w:rsidP="0050663D">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5568C3">
        <w:rPr>
          <w:rFonts w:ascii="Montserrat" w:hAnsi="Montserrat"/>
          <w:sz w:val="20"/>
          <w:szCs w:val="20"/>
        </w:rPr>
        <w:t xml:space="preserve">The objective is to select a Carrier to provide passenger transportation services on the routes of the public transport system of Vilnius City (see Table 1) in vehicles meeting the requirements laid down in this Technical Specification and the </w:t>
      </w:r>
      <w:proofErr w:type="gramStart"/>
      <w:r w:rsidRPr="005568C3">
        <w:rPr>
          <w:rFonts w:ascii="Montserrat" w:hAnsi="Montserrat"/>
          <w:sz w:val="20"/>
          <w:szCs w:val="20"/>
        </w:rPr>
        <w:t>Contract, and</w:t>
      </w:r>
      <w:proofErr w:type="gramEnd"/>
      <w:r w:rsidRPr="005568C3">
        <w:rPr>
          <w:rFonts w:ascii="Montserrat" w:hAnsi="Montserrat"/>
          <w:sz w:val="20"/>
          <w:szCs w:val="20"/>
        </w:rPr>
        <w:t xml:space="preserve"> adapted to carry passengers in urban conditions.</w:t>
      </w:r>
    </w:p>
    <w:p w14:paraId="40CB9EF4" w14:textId="77777777" w:rsidR="0050663D" w:rsidRPr="005568C3" w:rsidRDefault="0050663D" w:rsidP="0050663D">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Carrier must render passenger transportation services using new vehicles in accordance with the schedules provided by the Authorised Body. </w:t>
      </w:r>
    </w:p>
    <w:p w14:paraId="3055F2B9" w14:textId="4D8A6833" w:rsidR="00103CEB" w:rsidRPr="005568C3" w:rsidRDefault="00B43F83" w:rsidP="00724DD6">
      <w:pPr>
        <w:pStyle w:val="ListParagraph"/>
        <w:numPr>
          <w:ilvl w:val="3"/>
          <w:numId w:val="1"/>
        </w:numPr>
        <w:tabs>
          <w:tab w:val="left" w:pos="993"/>
        </w:tabs>
        <w:ind w:left="0" w:firstLine="567"/>
        <w:jc w:val="both"/>
        <w:rPr>
          <w:rFonts w:ascii="Montserrat" w:eastAsia="Calibri" w:hAnsi="Montserrat" w:cs="Arial"/>
          <w:sz w:val="20"/>
          <w:szCs w:val="20"/>
        </w:rPr>
      </w:pPr>
      <w:bookmarkStart w:id="2" w:name="_Hlk48803248"/>
      <w:r w:rsidRPr="005568C3">
        <w:rPr>
          <w:rFonts w:ascii="Montserrat" w:hAnsi="Montserrat"/>
          <w:sz w:val="20"/>
          <w:szCs w:val="20"/>
        </w:rPr>
        <w:t xml:space="preserve">Table 1 of this Technical Specification “Route information” indicates the provisional timetables for the </w:t>
      </w:r>
      <w:r w:rsidRPr="005568C3">
        <w:rPr>
          <w:rFonts w:ascii="Montserrat" w:hAnsi="Montserrat"/>
          <w:b/>
          <w:bCs/>
          <w:sz w:val="20"/>
          <w:szCs w:val="20"/>
        </w:rPr>
        <w:t>7 routes</w:t>
      </w:r>
      <w:r w:rsidRPr="005568C3">
        <w:rPr>
          <w:rFonts w:ascii="Montserrat" w:hAnsi="Montserrat"/>
          <w:sz w:val="20"/>
          <w:szCs w:val="20"/>
        </w:rPr>
        <w:t xml:space="preserve"> to be served by the vehicle according to the schedules provided by the Authorized Body (see Annex 1 to the Technical Specification “Provisional schedules for public transport route traffic”). The Carrier will provisionally be required to operate </w:t>
      </w:r>
      <w:r w:rsidR="00305A6C" w:rsidRPr="005568C3">
        <w:rPr>
          <w:rFonts w:ascii="Montserrat" w:hAnsi="Montserrat"/>
          <w:sz w:val="20"/>
          <w:szCs w:val="20"/>
        </w:rPr>
        <w:t>not less than</w:t>
      </w:r>
      <w:r w:rsidRPr="005568C3">
        <w:rPr>
          <w:rFonts w:ascii="Montserrat" w:hAnsi="Montserrat"/>
          <w:sz w:val="20"/>
          <w:szCs w:val="20"/>
        </w:rPr>
        <w:t xml:space="preserve"> </w:t>
      </w:r>
      <w:r w:rsidRPr="005568C3">
        <w:rPr>
          <w:rFonts w:ascii="Montserrat" w:hAnsi="Montserrat"/>
          <w:b/>
          <w:bCs/>
          <w:sz w:val="20"/>
          <w:szCs w:val="20"/>
        </w:rPr>
        <w:t>47 vehicles</w:t>
      </w:r>
      <w:r w:rsidRPr="005568C3">
        <w:rPr>
          <w:rFonts w:ascii="Montserrat" w:hAnsi="Montserrat"/>
          <w:sz w:val="20"/>
          <w:szCs w:val="20"/>
        </w:rPr>
        <w:t xml:space="preserve"> </w:t>
      </w:r>
      <w:r w:rsidRPr="005568C3">
        <w:rPr>
          <w:rFonts w:ascii="Montserrat" w:hAnsi="Montserrat"/>
          <w:b/>
          <w:bCs/>
          <w:sz w:val="20"/>
          <w:szCs w:val="20"/>
        </w:rPr>
        <w:t xml:space="preserve">(4 midi buses and 43 </w:t>
      </w:r>
      <w:r w:rsidR="00682697" w:rsidRPr="005568C3">
        <w:rPr>
          <w:rFonts w:ascii="Montserrat" w:hAnsi="Montserrat"/>
          <w:b/>
          <w:bCs/>
          <w:sz w:val="20"/>
          <w:szCs w:val="20"/>
        </w:rPr>
        <w:t>two</w:t>
      </w:r>
      <w:r w:rsidRPr="005568C3">
        <w:rPr>
          <w:rFonts w:ascii="Montserrat" w:hAnsi="Montserrat"/>
          <w:b/>
          <w:bCs/>
          <w:sz w:val="20"/>
          <w:szCs w:val="20"/>
        </w:rPr>
        <w:t>-axle buses)</w:t>
      </w:r>
      <w:r w:rsidRPr="005568C3">
        <w:rPr>
          <w:rFonts w:ascii="Montserrat" w:hAnsi="Montserrat"/>
          <w:sz w:val="20"/>
          <w:szCs w:val="20"/>
        </w:rPr>
        <w:t xml:space="preserve"> </w:t>
      </w:r>
      <w:proofErr w:type="gramStart"/>
      <w:r w:rsidRPr="005568C3">
        <w:rPr>
          <w:rFonts w:ascii="Montserrat" w:hAnsi="Montserrat"/>
          <w:sz w:val="20"/>
          <w:szCs w:val="20"/>
        </w:rPr>
        <w:t>and  a</w:t>
      </w:r>
      <w:proofErr w:type="gramEnd"/>
      <w:r w:rsidRPr="005568C3">
        <w:rPr>
          <w:rFonts w:ascii="Montserrat" w:hAnsi="Montserrat"/>
          <w:sz w:val="20"/>
          <w:szCs w:val="20"/>
        </w:rPr>
        <w:t xml:space="preserve"> vehicle reserve of </w:t>
      </w:r>
      <w:r w:rsidRPr="005568C3">
        <w:rPr>
          <w:rFonts w:ascii="Montserrat" w:hAnsi="Montserrat"/>
          <w:b/>
          <w:bCs/>
          <w:sz w:val="20"/>
          <w:szCs w:val="20"/>
        </w:rPr>
        <w:t xml:space="preserve">at least 10 percent </w:t>
      </w:r>
      <w:r w:rsidRPr="005568C3">
        <w:rPr>
          <w:rFonts w:ascii="Montserrat" w:hAnsi="Montserrat"/>
          <w:sz w:val="20"/>
          <w:szCs w:val="20"/>
        </w:rPr>
        <w:t xml:space="preserve"> (</w:t>
      </w:r>
      <w:r w:rsidRPr="005568C3">
        <w:rPr>
          <w:rFonts w:ascii="Montserrat" w:hAnsi="Montserrat"/>
          <w:b/>
          <w:bCs/>
          <w:sz w:val="20"/>
          <w:szCs w:val="20"/>
        </w:rPr>
        <w:t>see Table 1</w:t>
      </w:r>
      <w:r w:rsidRPr="005568C3">
        <w:rPr>
          <w:rFonts w:ascii="Montserrat" w:hAnsi="Montserrat"/>
          <w:sz w:val="20"/>
          <w:szCs w:val="20"/>
        </w:rPr>
        <w:t>) of this number, taking into consideration the technological parameters of the vehicles offered in the tender, respectively by type of vehicle.</w:t>
      </w:r>
    </w:p>
    <w:bookmarkEnd w:id="2"/>
    <w:p w14:paraId="24C6A314" w14:textId="77777777" w:rsidR="003E3E1F" w:rsidRPr="005568C3" w:rsidRDefault="003E3E1F" w:rsidP="003E3E1F">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names of the routes listed in Table 1, the route, </w:t>
      </w:r>
      <w:del w:id="3" w:author="Author">
        <w:r w:rsidRPr="005568C3" w:rsidDel="00F90354">
          <w:rPr>
            <w:rFonts w:ascii="Montserrat" w:hAnsi="Montserrat"/>
            <w:sz w:val="20"/>
            <w:szCs w:val="20"/>
          </w:rPr>
          <w:delText xml:space="preserve">and </w:delText>
        </w:r>
      </w:del>
      <w:r w:rsidRPr="005568C3">
        <w:rPr>
          <w:rFonts w:ascii="Montserrat" w:hAnsi="Montserrat"/>
          <w:sz w:val="20"/>
          <w:szCs w:val="20"/>
        </w:rPr>
        <w:t>the length of the route</w:t>
      </w:r>
      <w:ins w:id="4" w:author="Author">
        <w:r w:rsidRPr="005568C3">
          <w:rPr>
            <w:rFonts w:ascii="Montserrat" w:hAnsi="Montserrat"/>
            <w:sz w:val="20"/>
            <w:szCs w:val="20"/>
          </w:rPr>
          <w:t>, and the type of vehicle</w:t>
        </w:r>
      </w:ins>
      <w:r w:rsidRPr="005568C3">
        <w:rPr>
          <w:rFonts w:ascii="Montserrat" w:hAnsi="Montserrat"/>
          <w:sz w:val="20"/>
          <w:szCs w:val="20"/>
        </w:rPr>
        <w:t xml:space="preserve"> may be subject to adjustment at the time of signing and/or execution of the procurement Contract. No changes to the terms of the Contract are required to change the name of the route, to change the route or to introduce an additional route. The arrangements for organising and operating the routes are set out in Annex 3 to the Contract. </w:t>
      </w:r>
    </w:p>
    <w:p w14:paraId="79B418EF" w14:textId="019928EF" w:rsidR="00D23DAD" w:rsidRPr="005568C3" w:rsidRDefault="00D23DAD" w:rsidP="00177AE4">
      <w:pPr>
        <w:pStyle w:val="ListParagraph"/>
        <w:numPr>
          <w:ilvl w:val="3"/>
          <w:numId w:val="1"/>
        </w:numPr>
        <w:tabs>
          <w:tab w:val="left" w:pos="993"/>
        </w:tabs>
        <w:ind w:left="0" w:firstLine="567"/>
        <w:jc w:val="both"/>
        <w:textAlignment w:val="auto"/>
        <w:rPr>
          <w:rFonts w:ascii="Montserrat" w:eastAsia="Calibri" w:hAnsi="Montserrat" w:cs="Arial"/>
          <w:sz w:val="20"/>
          <w:szCs w:val="20"/>
        </w:rPr>
      </w:pPr>
      <w:r w:rsidRPr="005568C3">
        <w:rPr>
          <w:rFonts w:ascii="Montserrat" w:hAnsi="Montserrat"/>
          <w:sz w:val="20"/>
          <w:szCs w:val="20"/>
        </w:rPr>
        <w:t xml:space="preserve">The planned total annual (12-month) mileage of the 7 routes (see Table 1) shall be </w:t>
      </w:r>
      <w:r w:rsidRPr="005568C3">
        <w:rPr>
          <w:rFonts w:ascii="Montserrat" w:hAnsi="Montserrat"/>
          <w:b/>
          <w:sz w:val="20"/>
          <w:szCs w:val="20"/>
        </w:rPr>
        <w:t xml:space="preserve">4,800,000 (four million eight hundred thousand) </w:t>
      </w:r>
      <w:r w:rsidRPr="005568C3">
        <w:rPr>
          <w:rFonts w:ascii="Montserrat" w:hAnsi="Montserrat"/>
          <w:sz w:val="20"/>
          <w:szCs w:val="20"/>
        </w:rPr>
        <w:t xml:space="preserve">kilometres (of which the estimated mileage of the midi bus routes shall be 310,000 km, the estimated mileage of the </w:t>
      </w:r>
      <w:r w:rsidR="006A1F3D" w:rsidRPr="005568C3">
        <w:rPr>
          <w:rFonts w:ascii="Montserrat" w:hAnsi="Montserrat"/>
          <w:sz w:val="20"/>
          <w:szCs w:val="20"/>
        </w:rPr>
        <w:t>two</w:t>
      </w:r>
      <w:r w:rsidRPr="005568C3">
        <w:rPr>
          <w:rFonts w:ascii="Montserrat" w:hAnsi="Montserrat"/>
          <w:sz w:val="20"/>
          <w:szCs w:val="20"/>
        </w:rPr>
        <w:t xml:space="preserve">-axle bus routes shall be 4,490,000 km). </w:t>
      </w:r>
      <w:r w:rsidRPr="005568C3">
        <w:rPr>
          <w:rFonts w:ascii="Montserrat" w:hAnsi="Montserrat"/>
          <w:b/>
          <w:bCs/>
          <w:sz w:val="20"/>
          <w:szCs w:val="20"/>
        </w:rPr>
        <w:t>The total annual mileage may be increased by no more than 30 (thirty) per cent or decreased by no more than 15 (fifteen) per cent from the planned provisional annual (12-month) total mileage of the routes referred to in this clause, in accordance with the procedures set out in the Contract.</w:t>
      </w:r>
    </w:p>
    <w:p w14:paraId="2BF22D51" w14:textId="77777777" w:rsidR="00542544" w:rsidRPr="005568C3" w:rsidRDefault="00542544" w:rsidP="00542544">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In the event of an increase in the mileage on the routes, as provided for in point 5 of this Technical Specification and in accordance with the procedures laid down in the Contract, the Carrier shall increase the number of vehicles and the reserve of vehicles proportionately (but not less than by 10 %) in such a way as to ensure the proper performance of the contractual obligations laid down in the Contract. </w:t>
      </w:r>
    </w:p>
    <w:p w14:paraId="04C153CC" w14:textId="77777777" w:rsidR="00542544" w:rsidRPr="005568C3" w:rsidRDefault="00542544" w:rsidP="00542544">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mileage referred to in clause 5 of this Technical Specification will not include the distance to be covered by the Carrier's vehicles </w:t>
      </w:r>
      <w:proofErr w:type="gramStart"/>
      <w:r w:rsidRPr="005568C3">
        <w:rPr>
          <w:rFonts w:ascii="Montserrat" w:hAnsi="Montserrat"/>
          <w:sz w:val="20"/>
          <w:szCs w:val="20"/>
        </w:rPr>
        <w:t>as a result of</w:t>
      </w:r>
      <w:proofErr w:type="gramEnd"/>
      <w:r w:rsidRPr="005568C3">
        <w:rPr>
          <w:rFonts w:ascii="Montserrat" w:hAnsi="Montserrat"/>
          <w:sz w:val="20"/>
          <w:szCs w:val="20"/>
        </w:rPr>
        <w:t xml:space="preserve"> circumstances related to the Carrier's work/operation organisation, e.g. the need to recharge the vehicles etc., and zero mileage. </w:t>
      </w:r>
    </w:p>
    <w:p w14:paraId="6B51CCB8" w14:textId="2ADD2003" w:rsidR="00D90EEE" w:rsidRPr="005568C3" w:rsidRDefault="00D90EEE" w:rsidP="001A268B">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provisional routes are listed in Table 1 with the </w:t>
      </w:r>
      <w:r w:rsidR="00E945E7" w:rsidRPr="005568C3">
        <w:rPr>
          <w:rFonts w:ascii="Montserrat" w:hAnsi="Montserrat"/>
          <w:sz w:val="20"/>
          <w:szCs w:val="20"/>
        </w:rPr>
        <w:t>routes</w:t>
      </w:r>
      <w:r w:rsidRPr="005568C3">
        <w:rPr>
          <w:rFonts w:ascii="Montserrat" w:hAnsi="Montserrat"/>
          <w:sz w:val="20"/>
          <w:szCs w:val="20"/>
        </w:rPr>
        <w:t xml:space="preserve"> numbers shown in the table: 1–7 with 4 midi buses and 43 </w:t>
      </w:r>
      <w:r w:rsidR="00724FB4" w:rsidRPr="005568C3">
        <w:rPr>
          <w:rFonts w:ascii="Montserrat" w:hAnsi="Montserrat"/>
          <w:sz w:val="20"/>
          <w:szCs w:val="20"/>
        </w:rPr>
        <w:t xml:space="preserve">two-axle </w:t>
      </w:r>
      <w:r w:rsidRPr="005568C3">
        <w:rPr>
          <w:rFonts w:ascii="Montserrat" w:hAnsi="Montserrat"/>
          <w:sz w:val="20"/>
          <w:szCs w:val="20"/>
        </w:rPr>
        <w:t>buses, the estimated start of the services shall be the date indicated in the Carrier's tender, but the services shall commence no later than 730 (seven hundred and thirty) calendar days after the date of entry into force of the Contract. For the commencement of services on the routes referred to in this clause, the Carrier must have a reserve of at least 10 % of the minimum number of vehicles required to operate the route.</w:t>
      </w:r>
      <w:r w:rsidRPr="005568C3">
        <w:rPr>
          <w:rStyle w:val="ui-provider"/>
        </w:rPr>
        <w:t xml:space="preserve"> </w:t>
      </w:r>
    </w:p>
    <w:p w14:paraId="14F400CC" w14:textId="77777777" w:rsidR="00FC0AA2" w:rsidRPr="005568C3" w:rsidRDefault="00FC0AA2" w:rsidP="00FC0AA2">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Carrier shall provide the e-charging infrastructure required for the vehicles at its own expense and resources and shall ensure the proper functioning of this infrastructure during the performance of the Contract. </w:t>
      </w:r>
    </w:p>
    <w:p w14:paraId="6FCF6008" w14:textId="77777777" w:rsidR="00FC0AA2" w:rsidRPr="005568C3" w:rsidRDefault="00FC0AA2" w:rsidP="00FC0AA2">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Before the start of the service, the Carrier must install in the vehicles the e-ticketing equipment provided by the Authorized Body, i.e. the vehicles used in providing the service must be equipped with e-ticketing hardware. The Authorised Body will provide the software necessary to the integration and functioning of the hardware of the Carrier’s e-ticketing equipment and will ensure the maintenance of the software. </w:t>
      </w:r>
    </w:p>
    <w:p w14:paraId="01A40F84" w14:textId="77777777" w:rsidR="00FC0AA2" w:rsidRPr="005568C3" w:rsidRDefault="00FC0AA2" w:rsidP="00FC0AA2">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lastRenderedPageBreak/>
        <w:t xml:space="preserve">The Authorised Body, for the duration of the provision of transportation services, will provide the Carrier with the e-ticketing equipment in accordance with the procedure and deadlines laid down in the Contract. The requirements for the installation and maintenance of the hardware for the e-ticketing equipment are set out in Annex 3 of the Technical Specification. </w:t>
      </w:r>
    </w:p>
    <w:p w14:paraId="0DF3F121" w14:textId="77777777" w:rsidR="00FC0AA2" w:rsidRPr="005568C3" w:rsidRDefault="00FC0AA2" w:rsidP="00FC0AA2">
      <w:pPr>
        <w:pStyle w:val="ListParagraph"/>
        <w:numPr>
          <w:ilvl w:val="3"/>
          <w:numId w:val="1"/>
        </w:numPr>
        <w:tabs>
          <w:tab w:val="left" w:pos="993"/>
        </w:tabs>
        <w:ind w:left="0" w:firstLine="567"/>
        <w:jc w:val="both"/>
        <w:rPr>
          <w:rFonts w:ascii="Montserrat" w:eastAsia="Calibri" w:hAnsi="Montserrat" w:cs="Arial"/>
          <w:sz w:val="20"/>
          <w:szCs w:val="20"/>
        </w:rPr>
      </w:pPr>
      <w:r w:rsidRPr="005568C3">
        <w:t xml:space="preserve">Vehicles </w:t>
      </w:r>
      <w:r w:rsidRPr="005568C3">
        <w:rPr>
          <w:rFonts w:ascii="Montserrat" w:hAnsi="Montserrat"/>
          <w:sz w:val="20"/>
          <w:szCs w:val="20"/>
        </w:rPr>
        <w:t>must be certified in accordance with Regulation (EU) 2018/858/EC of the European Parliament and of the Council of 30 May 2018 on the approval and market surveillance of motor vehicles and their trailers, and of systems, components and separate technical units intended for such vehicles, amending Regulations (EC) No 715/2007 and (EC) No 595/2009 and repealing Directive 2007/46/EC</w:t>
      </w:r>
      <w:r w:rsidRPr="005568C3">
        <w:t>.</w:t>
      </w:r>
    </w:p>
    <w:p w14:paraId="2D13C615" w14:textId="77777777" w:rsidR="00B8406B" w:rsidRPr="005568C3" w:rsidRDefault="00B8406B" w:rsidP="00B8406B">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5568C3">
        <w:rPr>
          <w:rFonts w:ascii="Montserrat" w:hAnsi="Montserrat"/>
          <w:sz w:val="20"/>
          <w:szCs w:val="20"/>
        </w:rPr>
        <w:t>The vehicles offered by the Carrier must meet the requirements according to UN/EEC Regulation No. 107</w:t>
      </w:r>
      <w:r w:rsidRPr="005568C3">
        <w:rPr>
          <w:rStyle w:val="FootnoteReference"/>
          <w:rFonts w:ascii="Montserrat" w:eastAsia="Calibri" w:hAnsi="Montserrat"/>
          <w:sz w:val="20"/>
          <w:szCs w:val="20"/>
          <w:lang w:eastAsia="en-US"/>
        </w:rPr>
        <w:footnoteReference w:id="2"/>
      </w:r>
      <w:ins w:id="5" w:author="Author">
        <w:r w:rsidRPr="005568C3">
          <w:rPr>
            <w:rFonts w:ascii="Montserrat" w:hAnsi="Montserrat"/>
            <w:sz w:val="20"/>
            <w:szCs w:val="20"/>
          </w:rPr>
          <w:t>,</w:t>
        </w:r>
      </w:ins>
      <w:del w:id="6" w:author="Author">
        <w:r w:rsidRPr="005568C3" w:rsidDel="00F90354">
          <w:rPr>
            <w:rFonts w:ascii="Montserrat" w:hAnsi="Montserrat"/>
            <w:sz w:val="20"/>
            <w:szCs w:val="20"/>
          </w:rPr>
          <w:delText xml:space="preserve"> </w:delText>
        </w:r>
      </w:del>
      <w:ins w:id="7" w:author="Author">
        <w:r w:rsidRPr="005568C3">
          <w:rPr>
            <w:rFonts w:ascii="Montserrat" w:hAnsi="Montserrat"/>
            <w:sz w:val="20"/>
            <w:szCs w:val="20"/>
          </w:rPr>
          <w:t xml:space="preserve">no less than those </w:t>
        </w:r>
      </w:ins>
      <w:r w:rsidRPr="005568C3">
        <w:rPr>
          <w:rFonts w:ascii="Montserrat" w:hAnsi="Montserrat"/>
          <w:sz w:val="20"/>
          <w:szCs w:val="20"/>
        </w:rPr>
        <w:t>for class I buses.</w:t>
      </w:r>
    </w:p>
    <w:p w14:paraId="5355573C" w14:textId="77777777" w:rsidR="00FC0AA2" w:rsidRPr="005568C3" w:rsidRDefault="00FC0AA2" w:rsidP="00FC0AA2">
      <w:pPr>
        <w:pStyle w:val="ListParagraph"/>
        <w:tabs>
          <w:tab w:val="left" w:pos="993"/>
        </w:tabs>
        <w:spacing w:after="0" w:line="240" w:lineRule="auto"/>
        <w:ind w:left="567"/>
        <w:jc w:val="both"/>
        <w:rPr>
          <w:rFonts w:ascii="Montserrat" w:eastAsia="Calibri" w:hAnsi="Montserrat" w:cs="Arial"/>
          <w:sz w:val="20"/>
          <w:szCs w:val="20"/>
          <w:lang w:eastAsia="en-US"/>
        </w:rPr>
      </w:pPr>
    </w:p>
    <w:p w14:paraId="0C006FF1" w14:textId="77777777" w:rsidR="00FC0AA2" w:rsidRPr="005568C3" w:rsidRDefault="00FC0AA2" w:rsidP="00FC0AA2">
      <w:pPr>
        <w:tabs>
          <w:tab w:val="left" w:pos="993"/>
        </w:tabs>
        <w:spacing w:after="0" w:line="240" w:lineRule="auto"/>
        <w:jc w:val="both"/>
        <w:rPr>
          <w:rFonts w:ascii="Montserrat" w:eastAsia="Calibri" w:hAnsi="Montserrat" w:cs="Arial"/>
          <w:sz w:val="20"/>
          <w:szCs w:val="20"/>
          <w:lang w:eastAsia="en-US"/>
        </w:rPr>
      </w:pPr>
    </w:p>
    <w:p w14:paraId="07D32D8C" w14:textId="77777777" w:rsidR="00FC0AA2" w:rsidRPr="005568C3" w:rsidRDefault="00FC0AA2" w:rsidP="00FC0AA2">
      <w:pPr>
        <w:tabs>
          <w:tab w:val="left" w:pos="993"/>
        </w:tabs>
        <w:spacing w:after="0" w:line="240" w:lineRule="auto"/>
        <w:jc w:val="center"/>
        <w:rPr>
          <w:rFonts w:ascii="Montserrat" w:eastAsia="Calibri" w:hAnsi="Montserrat" w:cs="Arial"/>
          <w:sz w:val="20"/>
          <w:szCs w:val="20"/>
        </w:rPr>
      </w:pPr>
      <w:r w:rsidRPr="005568C3">
        <w:rPr>
          <w:rFonts w:ascii="Montserrat" w:hAnsi="Montserrat"/>
          <w:sz w:val="20"/>
          <w:szCs w:val="20"/>
        </w:rPr>
        <w:t>______________________</w:t>
      </w:r>
    </w:p>
    <w:p w14:paraId="48E318BD" w14:textId="4C11D7A5" w:rsidR="00965394" w:rsidRPr="005568C3" w:rsidRDefault="00965394" w:rsidP="00F33FEB">
      <w:pPr>
        <w:tabs>
          <w:tab w:val="left" w:pos="993"/>
        </w:tabs>
        <w:jc w:val="both"/>
        <w:rPr>
          <w:rFonts w:ascii="Montserrat" w:eastAsia="Calibri" w:hAnsi="Montserrat" w:cs="Arial"/>
          <w:sz w:val="20"/>
          <w:szCs w:val="20"/>
          <w:lang w:eastAsia="en-US"/>
        </w:rPr>
        <w:sectPr w:rsidR="00965394" w:rsidRPr="005568C3" w:rsidSect="00CE7404">
          <w:headerReference w:type="default" r:id="rId11"/>
          <w:headerReference w:type="first" r:id="rId12"/>
          <w:pgSz w:w="11907" w:h="16840" w:code="9"/>
          <w:pgMar w:top="1440" w:right="1080" w:bottom="1440" w:left="1080" w:header="720" w:footer="720" w:gutter="0"/>
          <w:pgNumType w:start="1" w:chapStyle="1"/>
          <w:cols w:space="720"/>
          <w:titlePg/>
          <w:docGrid w:linePitch="360"/>
        </w:sect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
      <w:tblGrid>
        <w:gridCol w:w="719"/>
        <w:gridCol w:w="1547"/>
        <w:gridCol w:w="3323"/>
        <w:gridCol w:w="1289"/>
        <w:gridCol w:w="1822"/>
        <w:gridCol w:w="1750"/>
        <w:gridCol w:w="2058"/>
        <w:gridCol w:w="2056"/>
      </w:tblGrid>
      <w:tr w:rsidR="002419C6" w:rsidRPr="005568C3" w14:paraId="51FEE06F" w14:textId="77777777" w:rsidTr="00FD19D7">
        <w:trPr>
          <w:gridAfter w:val="1"/>
          <w:wAfter w:w="2056" w:type="dxa"/>
          <w:trHeight w:val="226"/>
          <w:jc w:val="center"/>
        </w:trPr>
        <w:tc>
          <w:tcPr>
            <w:tcW w:w="10450" w:type="dxa"/>
            <w:gridSpan w:val="6"/>
            <w:tcBorders>
              <w:top w:val="nil"/>
              <w:left w:val="nil"/>
              <w:bottom w:val="single" w:sz="12" w:space="0" w:color="000000" w:themeColor="text1"/>
              <w:right w:val="nil"/>
            </w:tcBorders>
            <w:vAlign w:val="center"/>
          </w:tcPr>
          <w:p w14:paraId="4B38E267" w14:textId="2FB3A1D5" w:rsidR="002419C6" w:rsidRPr="005568C3" w:rsidRDefault="002419C6" w:rsidP="00130E5E">
            <w:pPr>
              <w:rPr>
                <w:rFonts w:ascii="Montserrat" w:eastAsia="Calibri" w:hAnsi="Montserrat" w:cs="Arial"/>
                <w:sz w:val="20"/>
                <w:szCs w:val="20"/>
              </w:rPr>
            </w:pPr>
            <w:r w:rsidRPr="005568C3">
              <w:rPr>
                <w:rFonts w:ascii="Montserrat" w:hAnsi="Montserrat"/>
                <w:sz w:val="20"/>
                <w:szCs w:val="20"/>
              </w:rPr>
              <w:lastRenderedPageBreak/>
              <w:t xml:space="preserve">Table 1. Information on </w:t>
            </w:r>
            <w:r w:rsidR="00E945E7" w:rsidRPr="005568C3">
              <w:rPr>
                <w:rFonts w:ascii="Montserrat" w:hAnsi="Montserrat"/>
                <w:sz w:val="20"/>
                <w:szCs w:val="20"/>
              </w:rPr>
              <w:t>P</w:t>
            </w:r>
            <w:r w:rsidRPr="005568C3">
              <w:rPr>
                <w:rFonts w:ascii="Montserrat" w:hAnsi="Montserrat"/>
                <w:sz w:val="20"/>
                <w:szCs w:val="20"/>
              </w:rPr>
              <w:t>T routes</w:t>
            </w:r>
          </w:p>
        </w:tc>
        <w:tc>
          <w:tcPr>
            <w:tcW w:w="2058" w:type="dxa"/>
            <w:tcBorders>
              <w:top w:val="nil"/>
              <w:left w:val="nil"/>
              <w:bottom w:val="single" w:sz="12" w:space="0" w:color="000000" w:themeColor="text1"/>
              <w:right w:val="nil"/>
            </w:tcBorders>
          </w:tcPr>
          <w:p w14:paraId="605257CB" w14:textId="77777777" w:rsidR="002419C6" w:rsidRPr="005568C3" w:rsidRDefault="002419C6" w:rsidP="00130E5E">
            <w:pPr>
              <w:rPr>
                <w:rFonts w:ascii="Montserrat" w:eastAsia="Calibri" w:hAnsi="Montserrat" w:cs="Arial"/>
                <w:sz w:val="20"/>
                <w:szCs w:val="20"/>
                <w:lang w:eastAsia="en-US"/>
              </w:rPr>
            </w:pPr>
          </w:p>
        </w:tc>
      </w:tr>
      <w:tr w:rsidR="002419C6" w:rsidRPr="005568C3" w14:paraId="4225750B" w14:textId="77777777" w:rsidTr="00FD19D7">
        <w:trPr>
          <w:trHeight w:val="1260"/>
          <w:jc w:val="center"/>
        </w:trPr>
        <w:tc>
          <w:tcPr>
            <w:tcW w:w="719" w:type="dxa"/>
            <w:tcBorders>
              <w:top w:val="single" w:sz="12" w:space="0" w:color="000000" w:themeColor="text1"/>
              <w:bottom w:val="single" w:sz="12" w:space="0" w:color="000000" w:themeColor="text1"/>
            </w:tcBorders>
            <w:vAlign w:val="center"/>
          </w:tcPr>
          <w:p w14:paraId="39F4EC6C"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No.</w:t>
            </w:r>
          </w:p>
        </w:tc>
        <w:tc>
          <w:tcPr>
            <w:tcW w:w="1547" w:type="dxa"/>
            <w:tcBorders>
              <w:top w:val="single" w:sz="12" w:space="0" w:color="000000" w:themeColor="text1"/>
              <w:bottom w:val="single" w:sz="12" w:space="0" w:color="000000" w:themeColor="text1"/>
            </w:tcBorders>
            <w:vAlign w:val="center"/>
          </w:tcPr>
          <w:p w14:paraId="041ECCDF"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Provisional name of route</w:t>
            </w:r>
          </w:p>
        </w:tc>
        <w:tc>
          <w:tcPr>
            <w:tcW w:w="3323" w:type="dxa"/>
            <w:tcBorders>
              <w:top w:val="single" w:sz="12" w:space="0" w:color="000000" w:themeColor="text1"/>
              <w:bottom w:val="single" w:sz="12" w:space="0" w:color="000000" w:themeColor="text1"/>
            </w:tcBorders>
            <w:vAlign w:val="center"/>
          </w:tcPr>
          <w:p w14:paraId="2CA62E20"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Provisional route (streets)</w:t>
            </w:r>
          </w:p>
        </w:tc>
        <w:tc>
          <w:tcPr>
            <w:tcW w:w="1289" w:type="dxa"/>
            <w:tcBorders>
              <w:top w:val="single" w:sz="12" w:space="0" w:color="000000" w:themeColor="text1"/>
              <w:bottom w:val="single" w:sz="12" w:space="0" w:color="000000" w:themeColor="text1"/>
            </w:tcBorders>
            <w:vAlign w:val="center"/>
          </w:tcPr>
          <w:p w14:paraId="7E44546B"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Provisional route length A-B-A (km)</w:t>
            </w:r>
          </w:p>
        </w:tc>
        <w:tc>
          <w:tcPr>
            <w:tcW w:w="1822" w:type="dxa"/>
            <w:tcBorders>
              <w:top w:val="single" w:sz="12" w:space="0" w:color="000000" w:themeColor="text1"/>
              <w:bottom w:val="single" w:sz="12" w:space="0" w:color="000000" w:themeColor="text1"/>
            </w:tcBorders>
            <w:vAlign w:val="center"/>
          </w:tcPr>
          <w:p w14:paraId="1E678210"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Planned frequency of route during peak periods (times per hour)</w:t>
            </w:r>
          </w:p>
        </w:tc>
        <w:tc>
          <w:tcPr>
            <w:tcW w:w="1750" w:type="dxa"/>
            <w:tcBorders>
              <w:top w:val="single" w:sz="12" w:space="0" w:color="000000" w:themeColor="text1"/>
              <w:bottom w:val="single" w:sz="12" w:space="0" w:color="000000" w:themeColor="text1"/>
            </w:tcBorders>
            <w:vAlign w:val="center"/>
          </w:tcPr>
          <w:p w14:paraId="03F55697"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Planned frequency of route in peak hours (min.)</w:t>
            </w:r>
          </w:p>
        </w:tc>
        <w:tc>
          <w:tcPr>
            <w:tcW w:w="2058" w:type="dxa"/>
            <w:tcBorders>
              <w:top w:val="single" w:sz="12" w:space="0" w:color="000000" w:themeColor="text1"/>
              <w:bottom w:val="single" w:sz="12" w:space="0" w:color="000000" w:themeColor="text1"/>
            </w:tcBorders>
            <w:vAlign w:val="center"/>
          </w:tcPr>
          <w:p w14:paraId="760789DD" w14:textId="77777777" w:rsidR="002419C6" w:rsidRPr="005568C3" w:rsidRDefault="002419C6" w:rsidP="00130E5E">
            <w:pPr>
              <w:spacing w:after="0"/>
              <w:jc w:val="center"/>
              <w:rPr>
                <w:rFonts w:ascii="Montserrat" w:hAnsi="Montserrat"/>
                <w:b/>
                <w:bCs/>
                <w:sz w:val="16"/>
                <w:szCs w:val="16"/>
              </w:rPr>
            </w:pPr>
            <w:r w:rsidRPr="005568C3">
              <w:rPr>
                <w:rFonts w:ascii="Montserrat" w:hAnsi="Montserrat"/>
                <w:b/>
                <w:bCs/>
                <w:sz w:val="16"/>
                <w:szCs w:val="16"/>
              </w:rPr>
              <w:t>Minimum number of vehicles serving the route, units</w:t>
            </w:r>
          </w:p>
        </w:tc>
        <w:tc>
          <w:tcPr>
            <w:tcW w:w="2056" w:type="dxa"/>
            <w:tcBorders>
              <w:top w:val="single" w:sz="12" w:space="0" w:color="000000" w:themeColor="text1"/>
              <w:bottom w:val="single" w:sz="12" w:space="0" w:color="000000" w:themeColor="text1"/>
            </w:tcBorders>
            <w:vAlign w:val="center"/>
          </w:tcPr>
          <w:p w14:paraId="1A40C72B" w14:textId="087FE511" w:rsidR="002419C6" w:rsidRPr="005568C3" w:rsidRDefault="00FC5E6E" w:rsidP="00130E5E">
            <w:pPr>
              <w:spacing w:after="0"/>
              <w:jc w:val="center"/>
              <w:rPr>
                <w:rFonts w:ascii="Montserrat" w:hAnsi="Montserrat"/>
                <w:b/>
                <w:bCs/>
                <w:sz w:val="16"/>
                <w:szCs w:val="16"/>
                <w:lang w:val="en-US"/>
              </w:rPr>
            </w:pPr>
            <w:r w:rsidRPr="005568C3">
              <w:rPr>
                <w:rFonts w:ascii="Montserrat" w:hAnsi="Montserrat"/>
                <w:b/>
                <w:bCs/>
                <w:sz w:val="16"/>
                <w:szCs w:val="16"/>
                <w:lang w:val="en-US"/>
              </w:rPr>
              <w:t>Vehicle type (midi,</w:t>
            </w:r>
            <w:r w:rsidR="007C565A" w:rsidRPr="005568C3">
              <w:rPr>
                <w:rFonts w:ascii="Montserrat" w:hAnsi="Montserrat"/>
                <w:b/>
                <w:bCs/>
                <w:sz w:val="16"/>
                <w:szCs w:val="16"/>
                <w:lang w:val="en-US"/>
              </w:rPr>
              <w:t xml:space="preserve"> two-axle</w:t>
            </w:r>
            <w:r w:rsidRPr="005568C3">
              <w:rPr>
                <w:rFonts w:ascii="Montserrat" w:hAnsi="Montserrat"/>
                <w:b/>
                <w:bCs/>
                <w:sz w:val="16"/>
                <w:szCs w:val="16"/>
                <w:lang w:val="en-US"/>
              </w:rPr>
              <w:t>)</w:t>
            </w:r>
          </w:p>
        </w:tc>
      </w:tr>
      <w:tr w:rsidR="008F6E6C" w:rsidRPr="005568C3" w14:paraId="793F2612" w14:textId="77777777" w:rsidTr="008F6E6C">
        <w:trPr>
          <w:trHeight w:val="1065"/>
          <w:jc w:val="center"/>
        </w:trPr>
        <w:tc>
          <w:tcPr>
            <w:tcW w:w="71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207F838" w14:textId="7E064909"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1</w:t>
            </w:r>
          </w:p>
        </w:tc>
        <w:tc>
          <w:tcPr>
            <w:tcW w:w="1547"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6CA5249" w14:textId="6E16FF33" w:rsidR="008F6E6C" w:rsidRPr="005568C3" w:rsidRDefault="008F6E6C" w:rsidP="008F6E6C">
            <w:pPr>
              <w:spacing w:after="0"/>
              <w:jc w:val="center"/>
              <w:rPr>
                <w:rFonts w:ascii="Montserrat" w:hAnsi="Montserrat"/>
                <w:sz w:val="16"/>
                <w:szCs w:val="16"/>
                <w:lang w:val="fr-FR"/>
              </w:rPr>
            </w:pPr>
            <w:proofErr w:type="spellStart"/>
            <w:r w:rsidRPr="005568C3">
              <w:rPr>
                <w:rFonts w:ascii="Montserrat" w:hAnsi="Montserrat"/>
                <w:sz w:val="16"/>
                <w:szCs w:val="16"/>
                <w:lang w:val="fr-FR"/>
              </w:rPr>
              <w:t>Grigiškės</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Gariūnų</w:t>
            </w:r>
            <w:proofErr w:type="spellEnd"/>
            <w:r w:rsidRPr="005568C3">
              <w:rPr>
                <w:rFonts w:ascii="Montserrat" w:hAnsi="Montserrat"/>
                <w:sz w:val="16"/>
                <w:szCs w:val="16"/>
                <w:lang w:val="fr-FR"/>
              </w:rPr>
              <w:t xml:space="preserve"> g. – Oslo g. – </w:t>
            </w:r>
            <w:proofErr w:type="spellStart"/>
            <w:r w:rsidRPr="005568C3">
              <w:rPr>
                <w:rFonts w:ascii="Montserrat" w:hAnsi="Montserrat"/>
                <w:sz w:val="16"/>
                <w:szCs w:val="16"/>
                <w:lang w:val="fr-FR"/>
              </w:rPr>
              <w:t>Savanorių</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pr</w:t>
            </w:r>
            <w:proofErr w:type="spellEnd"/>
            <w:r w:rsidRPr="005568C3">
              <w:rPr>
                <w:rFonts w:ascii="Montserrat" w:hAnsi="Montserrat"/>
                <w:sz w:val="16"/>
                <w:szCs w:val="16"/>
                <w:lang w:val="fr-FR"/>
              </w:rPr>
              <w:t>.</w:t>
            </w:r>
          </w:p>
        </w:tc>
        <w:tc>
          <w:tcPr>
            <w:tcW w:w="3323"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AC3A178" w14:textId="29A88CD8" w:rsidR="008F6E6C" w:rsidRPr="005568C3" w:rsidRDefault="008F6E6C" w:rsidP="008F6E6C">
            <w:pPr>
              <w:spacing w:after="0"/>
              <w:jc w:val="center"/>
              <w:rPr>
                <w:rFonts w:ascii="Montserrat" w:hAnsi="Montserrat"/>
                <w:sz w:val="16"/>
                <w:szCs w:val="16"/>
                <w:lang w:val="fr-FR"/>
              </w:rPr>
            </w:pPr>
            <w:proofErr w:type="spellStart"/>
            <w:r w:rsidRPr="005568C3">
              <w:rPr>
                <w:rFonts w:ascii="Montserrat" w:hAnsi="Montserrat"/>
                <w:sz w:val="16"/>
                <w:szCs w:val="16"/>
                <w:lang w:val="fr-FR"/>
              </w:rPr>
              <w:t>Lentvario</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Mokyklos</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Kovo</w:t>
            </w:r>
            <w:proofErr w:type="spellEnd"/>
            <w:r w:rsidRPr="005568C3">
              <w:rPr>
                <w:rFonts w:ascii="Montserrat" w:hAnsi="Montserrat"/>
                <w:sz w:val="16"/>
                <w:szCs w:val="16"/>
                <w:lang w:val="fr-FR"/>
              </w:rPr>
              <w:t xml:space="preserve"> 11–</w:t>
            </w:r>
            <w:proofErr w:type="spellStart"/>
            <w:r w:rsidRPr="005568C3">
              <w:rPr>
                <w:rFonts w:ascii="Montserrat" w:hAnsi="Montserrat"/>
                <w:sz w:val="16"/>
                <w:szCs w:val="16"/>
                <w:lang w:val="fr-FR"/>
              </w:rPr>
              <w:t>osios</w:t>
            </w:r>
            <w:proofErr w:type="spellEnd"/>
            <w:r w:rsidRPr="005568C3">
              <w:rPr>
                <w:rFonts w:ascii="Montserrat" w:hAnsi="Montserrat"/>
                <w:sz w:val="16"/>
                <w:szCs w:val="16"/>
                <w:lang w:val="fr-FR"/>
              </w:rPr>
              <w:t xml:space="preserve"> g., A1 </w:t>
            </w:r>
            <w:proofErr w:type="spellStart"/>
            <w:r w:rsidRPr="005568C3">
              <w:rPr>
                <w:rFonts w:ascii="Montserrat" w:hAnsi="Montserrat"/>
                <w:sz w:val="16"/>
                <w:szCs w:val="16"/>
                <w:lang w:val="fr-FR"/>
              </w:rPr>
              <w:t>kelias</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Kirtimų</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Gariūnų</w:t>
            </w:r>
            <w:proofErr w:type="spellEnd"/>
            <w:r w:rsidRPr="005568C3">
              <w:rPr>
                <w:rFonts w:ascii="Montserrat" w:hAnsi="Montserrat"/>
                <w:sz w:val="16"/>
                <w:szCs w:val="16"/>
                <w:lang w:val="fr-FR"/>
              </w:rPr>
              <w:t xml:space="preserve"> g., Oslo g., </w:t>
            </w:r>
            <w:proofErr w:type="spellStart"/>
            <w:r w:rsidRPr="005568C3">
              <w:rPr>
                <w:rFonts w:ascii="Montserrat" w:hAnsi="Montserrat"/>
                <w:sz w:val="16"/>
                <w:szCs w:val="16"/>
                <w:lang w:val="fr-FR"/>
              </w:rPr>
              <w:t>Laisvės</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pr</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Savanorių</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pr</w:t>
            </w:r>
            <w:proofErr w:type="spellEnd"/>
            <w:r w:rsidRPr="005568C3">
              <w:rPr>
                <w:rFonts w:ascii="Montserrat" w:hAnsi="Montserrat"/>
                <w:sz w:val="16"/>
                <w:szCs w:val="16"/>
                <w:lang w:val="fr-FR"/>
              </w:rPr>
              <w:t xml:space="preserve">., </w:t>
            </w:r>
            <w:proofErr w:type="spellStart"/>
            <w:proofErr w:type="gramStart"/>
            <w:r w:rsidRPr="005568C3">
              <w:rPr>
                <w:rFonts w:ascii="Montserrat" w:hAnsi="Montserrat"/>
                <w:sz w:val="16"/>
                <w:szCs w:val="16"/>
                <w:lang w:val="fr-FR"/>
              </w:rPr>
              <w:t>G.Vilties</w:t>
            </w:r>
            <w:proofErr w:type="spellEnd"/>
            <w:proofErr w:type="gramEnd"/>
            <w:r w:rsidRPr="005568C3">
              <w:rPr>
                <w:rFonts w:ascii="Montserrat" w:hAnsi="Montserrat"/>
                <w:sz w:val="16"/>
                <w:szCs w:val="16"/>
                <w:lang w:val="fr-FR"/>
              </w:rPr>
              <w:t xml:space="preserve"> g.*</w:t>
            </w:r>
          </w:p>
        </w:tc>
        <w:tc>
          <w:tcPr>
            <w:tcW w:w="128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E16689C" w14:textId="44DF190B"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26.20</w:t>
            </w:r>
          </w:p>
        </w:tc>
        <w:tc>
          <w:tcPr>
            <w:tcW w:w="182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CB817B7" w14:textId="07D3516F"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175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D72A8A9" w14:textId="64969640"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10-11</w:t>
            </w:r>
          </w:p>
        </w:tc>
        <w:tc>
          <w:tcPr>
            <w:tcW w:w="205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2BD4BCA" w14:textId="7DEF2ABB"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205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311498A" w14:textId="2ABEA53B"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76AA5FEB" w14:textId="77777777" w:rsidTr="008F6E6C">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472F5" w14:textId="48192EC9"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AE290" w14:textId="628B8537" w:rsidR="008F6E6C" w:rsidRPr="005568C3" w:rsidRDefault="00E945E7" w:rsidP="008F6E6C">
            <w:pPr>
              <w:spacing w:after="0"/>
              <w:jc w:val="center"/>
              <w:rPr>
                <w:rFonts w:ascii="Montserrat" w:hAnsi="Montserrat"/>
                <w:sz w:val="16"/>
                <w:szCs w:val="16"/>
                <w:lang w:val="fr-FR"/>
              </w:rPr>
            </w:pPr>
            <w:proofErr w:type="spellStart"/>
            <w:r w:rsidRPr="005568C3">
              <w:rPr>
                <w:rFonts w:ascii="Montserrat" w:hAnsi="Montserrat"/>
                <w:color w:val="000000"/>
                <w:sz w:val="16"/>
                <w:szCs w:val="16"/>
                <w:lang w:val="fr-FR"/>
              </w:rPr>
              <w:t>Stotis</w:t>
            </w:r>
            <w:proofErr w:type="spellEnd"/>
            <w:r w:rsidR="008F6E6C" w:rsidRPr="005568C3">
              <w:rPr>
                <w:rFonts w:ascii="Montserrat" w:hAnsi="Montserrat"/>
                <w:color w:val="000000"/>
                <w:sz w:val="16"/>
                <w:szCs w:val="16"/>
                <w:lang w:val="fr-FR"/>
              </w:rPr>
              <w:t xml:space="preserve"> – </w:t>
            </w:r>
            <w:proofErr w:type="spellStart"/>
            <w:r w:rsidR="008F6E6C" w:rsidRPr="005568C3">
              <w:rPr>
                <w:rFonts w:ascii="Montserrat" w:hAnsi="Montserrat"/>
                <w:color w:val="000000"/>
                <w:sz w:val="16"/>
                <w:szCs w:val="16"/>
                <w:lang w:val="fr-FR"/>
              </w:rPr>
              <w:t>Drujos</w:t>
            </w:r>
            <w:proofErr w:type="spellEnd"/>
            <w:r w:rsidR="008F6E6C" w:rsidRPr="005568C3">
              <w:rPr>
                <w:rFonts w:ascii="Montserrat" w:hAnsi="Montserrat"/>
                <w:color w:val="000000"/>
                <w:sz w:val="16"/>
                <w:szCs w:val="16"/>
                <w:lang w:val="fr-FR"/>
              </w:rPr>
              <w:t xml:space="preserve"> g. – </w:t>
            </w:r>
            <w:proofErr w:type="spellStart"/>
            <w:r w:rsidR="008F6E6C" w:rsidRPr="005568C3">
              <w:rPr>
                <w:rFonts w:ascii="Montserrat" w:hAnsi="Montserrat"/>
                <w:color w:val="000000"/>
                <w:sz w:val="16"/>
                <w:szCs w:val="16"/>
                <w:lang w:val="fr-FR"/>
              </w:rPr>
              <w:t>Žalgirio</w:t>
            </w:r>
            <w:proofErr w:type="spellEnd"/>
            <w:r w:rsidR="008F6E6C" w:rsidRPr="005568C3">
              <w:rPr>
                <w:rFonts w:ascii="Montserrat" w:hAnsi="Montserrat"/>
                <w:color w:val="000000"/>
                <w:sz w:val="16"/>
                <w:szCs w:val="16"/>
                <w:lang w:val="fr-FR"/>
              </w:rPr>
              <w:t xml:space="preserve"> g. – </w:t>
            </w:r>
            <w:proofErr w:type="spellStart"/>
            <w:r w:rsidRPr="005568C3">
              <w:rPr>
                <w:rFonts w:ascii="Montserrat" w:hAnsi="Montserrat"/>
                <w:color w:val="000000"/>
                <w:sz w:val="16"/>
                <w:szCs w:val="16"/>
                <w:lang w:val="fr-FR"/>
              </w:rPr>
              <w:t>Stotis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32AC0C" w14:textId="02A67561" w:rsidR="008F6E6C" w:rsidRPr="005568C3" w:rsidRDefault="008F6E6C" w:rsidP="008F6E6C">
            <w:pPr>
              <w:spacing w:after="0"/>
              <w:jc w:val="center"/>
              <w:rPr>
                <w:rFonts w:ascii="Montserrat" w:hAnsi="Montserrat"/>
                <w:sz w:val="16"/>
                <w:szCs w:val="16"/>
                <w:lang w:val="fr-FR"/>
              </w:rPr>
            </w:pPr>
            <w:proofErr w:type="spellStart"/>
            <w:r w:rsidRPr="005568C3">
              <w:rPr>
                <w:rFonts w:ascii="Montserrat" w:hAnsi="Montserrat"/>
                <w:sz w:val="16"/>
                <w:szCs w:val="16"/>
                <w:lang w:val="fr-FR"/>
              </w:rPr>
              <w:t>Drujos</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Olandų</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Tuskulėnų</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Žalgirio</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Geležinio</w:t>
            </w:r>
            <w:proofErr w:type="spellEnd"/>
            <w:r w:rsidRPr="005568C3">
              <w:rPr>
                <w:rFonts w:ascii="Montserrat" w:hAnsi="Montserrat"/>
                <w:sz w:val="16"/>
                <w:szCs w:val="16"/>
                <w:lang w:val="fr-FR"/>
              </w:rPr>
              <w:t xml:space="preserve"> </w:t>
            </w:r>
            <w:proofErr w:type="spellStart"/>
            <w:r w:rsidRPr="005568C3">
              <w:rPr>
                <w:rFonts w:ascii="Montserrat" w:hAnsi="Montserrat"/>
                <w:sz w:val="16"/>
                <w:szCs w:val="16"/>
                <w:lang w:val="fr-FR"/>
              </w:rPr>
              <w:t>Vilko</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Vilkpėdės</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Naugarduko</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Iešmininkų</w:t>
            </w:r>
            <w:proofErr w:type="spellEnd"/>
            <w:r w:rsidRPr="005568C3">
              <w:rPr>
                <w:rFonts w:ascii="Montserrat" w:hAnsi="Montserrat"/>
                <w:sz w:val="16"/>
                <w:szCs w:val="16"/>
                <w:lang w:val="fr-FR"/>
              </w:rPr>
              <w:t xml:space="preserve"> g., Panerių g., </w:t>
            </w:r>
            <w:proofErr w:type="spellStart"/>
            <w:r w:rsidRPr="005568C3">
              <w:rPr>
                <w:rFonts w:ascii="Montserrat" w:hAnsi="Montserrat"/>
                <w:sz w:val="16"/>
                <w:szCs w:val="16"/>
                <w:lang w:val="fr-FR"/>
              </w:rPr>
              <w:t>Algirdo</w:t>
            </w:r>
            <w:proofErr w:type="spellEnd"/>
            <w:r w:rsidRPr="005568C3">
              <w:rPr>
                <w:rFonts w:ascii="Montserrat" w:hAnsi="Montserrat"/>
                <w:sz w:val="16"/>
                <w:szCs w:val="16"/>
                <w:lang w:val="fr-FR"/>
              </w:rPr>
              <w:t xml:space="preserve"> g., </w:t>
            </w:r>
            <w:proofErr w:type="spellStart"/>
            <w:r w:rsidRPr="005568C3">
              <w:rPr>
                <w:rFonts w:ascii="Montserrat" w:hAnsi="Montserrat"/>
                <w:sz w:val="16"/>
                <w:szCs w:val="16"/>
                <w:lang w:val="fr-FR"/>
              </w:rPr>
              <w:t>Geležinkelio</w:t>
            </w:r>
            <w:proofErr w:type="spellEnd"/>
            <w:r w:rsidRPr="005568C3">
              <w:rPr>
                <w:rFonts w:ascii="Montserrat" w:hAnsi="Montserrat"/>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EF40C" w14:textId="406185AD"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16.80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51FDE" w14:textId="000A709F"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44CC4" w14:textId="321E5BA0"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9-10</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1FDE1" w14:textId="571D812E"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8</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57230" w14:textId="053A51BA"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102A095F" w14:textId="77777777" w:rsidTr="008F6E6C">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EBB54" w14:textId="339A2E12"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29DA" w14:textId="10F9E0C6" w:rsidR="008F6E6C" w:rsidRPr="005568C3" w:rsidRDefault="008F6E6C" w:rsidP="008F6E6C">
            <w:pPr>
              <w:spacing w:after="0"/>
              <w:jc w:val="center"/>
              <w:rPr>
                <w:rFonts w:ascii="Montserrat" w:eastAsia="Montserrat" w:hAnsi="Montserrat" w:cs="Montserrat"/>
                <w:color w:val="000000" w:themeColor="text1"/>
                <w:sz w:val="16"/>
                <w:szCs w:val="16"/>
                <w:lang w:val="de-AT"/>
              </w:rPr>
            </w:pPr>
            <w:proofErr w:type="spellStart"/>
            <w:r w:rsidRPr="005568C3">
              <w:rPr>
                <w:rFonts w:ascii="Montserrat" w:hAnsi="Montserrat"/>
                <w:color w:val="000000"/>
                <w:sz w:val="16"/>
                <w:szCs w:val="16"/>
                <w:lang w:val="de-AT"/>
              </w:rPr>
              <w:t>Santariškės</w:t>
            </w:r>
            <w:proofErr w:type="spellEnd"/>
            <w:r w:rsidRPr="005568C3">
              <w:rPr>
                <w:rFonts w:ascii="Montserrat" w:hAnsi="Montserrat"/>
                <w:color w:val="000000"/>
                <w:sz w:val="16"/>
                <w:szCs w:val="16"/>
                <w:lang w:val="de-AT"/>
              </w:rPr>
              <w:t xml:space="preserve"> –</w:t>
            </w:r>
            <w:proofErr w:type="spellStart"/>
            <w:r w:rsidRPr="005568C3">
              <w:rPr>
                <w:rFonts w:ascii="Montserrat" w:hAnsi="Montserrat"/>
                <w:color w:val="000000"/>
                <w:sz w:val="16"/>
                <w:szCs w:val="16"/>
                <w:lang w:val="de-AT"/>
              </w:rPr>
              <w:t>Antakalnis</w:t>
            </w:r>
            <w:proofErr w:type="spellEnd"/>
            <w:r w:rsidRPr="005568C3">
              <w:rPr>
                <w:rFonts w:ascii="Montserrat" w:hAnsi="Montserrat"/>
                <w:color w:val="000000"/>
                <w:sz w:val="16"/>
                <w:szCs w:val="16"/>
                <w:lang w:val="de-AT"/>
              </w:rPr>
              <w:t xml:space="preserve"> – A. </w:t>
            </w:r>
            <w:proofErr w:type="spellStart"/>
            <w:r w:rsidRPr="005568C3">
              <w:rPr>
                <w:rFonts w:ascii="Montserrat" w:hAnsi="Montserrat"/>
                <w:color w:val="000000"/>
                <w:sz w:val="16"/>
                <w:szCs w:val="16"/>
                <w:lang w:val="de-AT"/>
              </w:rPr>
              <w:t>Goštauto</w:t>
            </w:r>
            <w:proofErr w:type="spellEnd"/>
            <w:r w:rsidRPr="005568C3">
              <w:rPr>
                <w:rFonts w:ascii="Montserrat" w:hAnsi="Montserrat"/>
                <w:color w:val="000000"/>
                <w:sz w:val="16"/>
                <w:szCs w:val="16"/>
                <w:lang w:val="de-AT"/>
              </w:rPr>
              <w:t xml:space="preserve"> g. – </w:t>
            </w:r>
            <w:proofErr w:type="spellStart"/>
            <w:r w:rsidRPr="005568C3">
              <w:rPr>
                <w:rFonts w:ascii="Montserrat" w:hAnsi="Montserrat"/>
                <w:color w:val="000000"/>
                <w:sz w:val="16"/>
                <w:szCs w:val="16"/>
                <w:lang w:val="de-AT"/>
              </w:rPr>
              <w:t>Iešmininkų</w:t>
            </w:r>
            <w:proofErr w:type="spellEnd"/>
            <w:r w:rsidRPr="005568C3">
              <w:rPr>
                <w:rFonts w:ascii="Montserrat" w:hAnsi="Montserrat"/>
                <w:color w:val="000000"/>
                <w:sz w:val="16"/>
                <w:szCs w:val="16"/>
                <w:lang w:val="de-AT"/>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39413" w14:textId="342B736F" w:rsidR="008F6E6C" w:rsidRPr="005568C3" w:rsidRDefault="008F6E6C" w:rsidP="008F6E6C">
            <w:pPr>
              <w:spacing w:after="0"/>
              <w:jc w:val="center"/>
              <w:rPr>
                <w:rFonts w:ascii="Montserrat" w:eastAsia="Montserrat" w:hAnsi="Montserrat" w:cs="Montserrat"/>
                <w:color w:val="000000" w:themeColor="text1"/>
                <w:sz w:val="16"/>
                <w:szCs w:val="16"/>
                <w:lang w:val="de-AT"/>
              </w:rPr>
            </w:pPr>
            <w:proofErr w:type="spellStart"/>
            <w:r w:rsidRPr="005568C3">
              <w:rPr>
                <w:rFonts w:ascii="Montserrat" w:hAnsi="Montserrat"/>
                <w:sz w:val="16"/>
                <w:szCs w:val="16"/>
                <w:lang w:val="de-AT"/>
              </w:rPr>
              <w:t>Santariškių</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Jeruzalės</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Kalvarijų</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Kareivių</w:t>
            </w:r>
            <w:proofErr w:type="spellEnd"/>
            <w:r w:rsidRPr="005568C3">
              <w:rPr>
                <w:rFonts w:ascii="Montserrat" w:hAnsi="Montserrat"/>
                <w:sz w:val="16"/>
                <w:szCs w:val="16"/>
                <w:lang w:val="de-AT"/>
              </w:rPr>
              <w:t xml:space="preserve"> g., O. </w:t>
            </w:r>
            <w:proofErr w:type="spellStart"/>
            <w:r w:rsidRPr="005568C3">
              <w:rPr>
                <w:rFonts w:ascii="Montserrat" w:hAnsi="Montserrat"/>
                <w:sz w:val="16"/>
                <w:szCs w:val="16"/>
                <w:lang w:val="de-AT"/>
              </w:rPr>
              <w:t>Milašiaus</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Antakalnio</w:t>
            </w:r>
            <w:proofErr w:type="spellEnd"/>
            <w:r w:rsidRPr="005568C3">
              <w:rPr>
                <w:rFonts w:ascii="Montserrat" w:hAnsi="Montserrat"/>
                <w:sz w:val="16"/>
                <w:szCs w:val="16"/>
                <w:lang w:val="de-AT"/>
              </w:rPr>
              <w:t xml:space="preserve"> g., T. </w:t>
            </w:r>
            <w:proofErr w:type="spellStart"/>
            <w:r w:rsidRPr="005568C3">
              <w:rPr>
                <w:rFonts w:ascii="Montserrat" w:hAnsi="Montserrat"/>
                <w:sz w:val="16"/>
                <w:szCs w:val="16"/>
                <w:lang w:val="de-AT"/>
              </w:rPr>
              <w:t>Kosciuškos</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Arsenalo</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Žygimantų</w:t>
            </w:r>
            <w:proofErr w:type="spellEnd"/>
            <w:r w:rsidRPr="005568C3">
              <w:rPr>
                <w:rFonts w:ascii="Montserrat" w:hAnsi="Montserrat"/>
                <w:sz w:val="16"/>
                <w:szCs w:val="16"/>
                <w:lang w:val="de-AT"/>
              </w:rPr>
              <w:t xml:space="preserve"> g., A. </w:t>
            </w:r>
            <w:proofErr w:type="spellStart"/>
            <w:r w:rsidRPr="005568C3">
              <w:rPr>
                <w:rFonts w:ascii="Montserrat" w:hAnsi="Montserrat"/>
                <w:sz w:val="16"/>
                <w:szCs w:val="16"/>
                <w:lang w:val="de-AT"/>
              </w:rPr>
              <w:t>Goštauto</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Geležinio</w:t>
            </w:r>
            <w:proofErr w:type="spellEnd"/>
            <w:r w:rsidRPr="005568C3">
              <w:rPr>
                <w:rFonts w:ascii="Montserrat" w:hAnsi="Montserrat"/>
                <w:sz w:val="16"/>
                <w:szCs w:val="16"/>
                <w:lang w:val="de-AT"/>
              </w:rPr>
              <w:t xml:space="preserve"> </w:t>
            </w:r>
            <w:proofErr w:type="spellStart"/>
            <w:r w:rsidRPr="005568C3">
              <w:rPr>
                <w:rFonts w:ascii="Montserrat" w:hAnsi="Montserrat"/>
                <w:sz w:val="16"/>
                <w:szCs w:val="16"/>
                <w:lang w:val="de-AT"/>
              </w:rPr>
              <w:t>Vilko</w:t>
            </w:r>
            <w:proofErr w:type="spellEnd"/>
            <w:r w:rsidRPr="005568C3">
              <w:rPr>
                <w:rFonts w:ascii="Montserrat" w:hAnsi="Montserrat"/>
                <w:sz w:val="16"/>
                <w:szCs w:val="16"/>
                <w:lang w:val="de-AT"/>
              </w:rPr>
              <w:t xml:space="preserve"> g., V. </w:t>
            </w:r>
            <w:proofErr w:type="spellStart"/>
            <w:r w:rsidRPr="005568C3">
              <w:rPr>
                <w:rFonts w:ascii="Montserrat" w:hAnsi="Montserrat"/>
                <w:sz w:val="16"/>
                <w:szCs w:val="16"/>
                <w:lang w:val="de-AT"/>
              </w:rPr>
              <w:t>Pietario</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Žemaitės</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Naugarduko</w:t>
            </w:r>
            <w:proofErr w:type="spellEnd"/>
            <w:r w:rsidRPr="005568C3">
              <w:rPr>
                <w:rFonts w:ascii="Montserrat" w:hAnsi="Montserrat"/>
                <w:sz w:val="16"/>
                <w:szCs w:val="16"/>
                <w:lang w:val="de-AT"/>
              </w:rPr>
              <w:t xml:space="preserve"> g., </w:t>
            </w:r>
            <w:proofErr w:type="spellStart"/>
            <w:r w:rsidRPr="005568C3">
              <w:rPr>
                <w:rFonts w:ascii="Montserrat" w:hAnsi="Montserrat"/>
                <w:sz w:val="16"/>
                <w:szCs w:val="16"/>
                <w:lang w:val="de-AT"/>
              </w:rPr>
              <w:t>Iešmininkų</w:t>
            </w:r>
            <w:proofErr w:type="spellEnd"/>
            <w:r w:rsidRPr="005568C3">
              <w:rPr>
                <w:rFonts w:ascii="Montserrat" w:hAnsi="Montserrat"/>
                <w:sz w:val="16"/>
                <w:szCs w:val="16"/>
                <w:lang w:val="de-AT"/>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44FEE" w14:textId="2B71FCBA" w:rsidR="008F6E6C" w:rsidRPr="005568C3" w:rsidRDefault="008F6E6C" w:rsidP="008F6E6C">
            <w:pPr>
              <w:suppressAutoHyphens w:val="0"/>
              <w:autoSpaceDN/>
              <w:spacing w:after="0" w:line="240" w:lineRule="auto"/>
              <w:jc w:val="center"/>
              <w:textAlignment w:val="auto"/>
              <w:rPr>
                <w:rFonts w:ascii="Montserrat" w:hAnsi="Montserrat" w:cs="Calibri"/>
                <w:color w:val="000000"/>
                <w:sz w:val="16"/>
                <w:szCs w:val="16"/>
              </w:rPr>
            </w:pPr>
            <w:r w:rsidRPr="005568C3">
              <w:rPr>
                <w:rFonts w:ascii="Montserrat" w:hAnsi="Montserrat"/>
                <w:sz w:val="16"/>
                <w:szCs w:val="16"/>
              </w:rPr>
              <w:t>39.35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B2BB0" w14:textId="47D824A3"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CAB1" w14:textId="555831AF"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10-13</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77B447" w14:textId="50A676D4"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11</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BE8AE" w14:textId="16EC95C2"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6EFA4ADB" w14:textId="77777777" w:rsidTr="008F6E6C">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630CB" w14:textId="358BEE7C"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AA6D3" w14:textId="0976B470" w:rsidR="008F6E6C" w:rsidRPr="005568C3" w:rsidRDefault="008F6E6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sz w:val="16"/>
                <w:szCs w:val="16"/>
              </w:rPr>
              <w:t>Dvarčionys-Saulėtekis-Antakalnio</w:t>
            </w:r>
            <w:proofErr w:type="spellEnd"/>
            <w:r w:rsidRPr="005568C3">
              <w:rPr>
                <w:rFonts w:ascii="Montserrat" w:hAnsi="Montserrat"/>
                <w:sz w:val="16"/>
                <w:szCs w:val="16"/>
              </w:rPr>
              <w:t xml:space="preserve"> g.-</w:t>
            </w:r>
            <w:proofErr w:type="spellStart"/>
            <w:r w:rsidRPr="005568C3">
              <w:rPr>
                <w:rFonts w:ascii="Montserrat" w:hAnsi="Montserrat"/>
                <w:sz w:val="16"/>
                <w:szCs w:val="16"/>
              </w:rPr>
              <w:t>Olandų</w:t>
            </w:r>
            <w:proofErr w:type="spellEnd"/>
            <w:r w:rsidRPr="005568C3">
              <w:rPr>
                <w:rFonts w:ascii="Montserrat" w:hAnsi="Montserrat"/>
                <w:sz w:val="16"/>
                <w:szCs w:val="16"/>
              </w:rPr>
              <w:t xml:space="preserve"> g.-</w:t>
            </w:r>
            <w:proofErr w:type="spellStart"/>
            <w:r w:rsidRPr="005568C3">
              <w:rPr>
                <w:rFonts w:ascii="Montserrat" w:hAnsi="Montserrat"/>
                <w:sz w:val="16"/>
                <w:szCs w:val="16"/>
              </w:rPr>
              <w:t>Stotis</w:t>
            </w:r>
            <w:proofErr w:type="spellEnd"/>
            <w:r w:rsidRPr="005568C3">
              <w:rPr>
                <w:rFonts w:ascii="Montserrat" w:hAnsi="Montserrat"/>
                <w:sz w:val="16"/>
                <w:szCs w:val="16"/>
              </w:rPr>
              <w:t xml:space="preserve">- </w:t>
            </w:r>
            <w:proofErr w:type="spellStart"/>
            <w:r w:rsidRPr="005568C3">
              <w:rPr>
                <w:rFonts w:ascii="Montserrat" w:hAnsi="Montserrat"/>
                <w:sz w:val="16"/>
                <w:szCs w:val="16"/>
              </w:rPr>
              <w:t>Iešmininkų</w:t>
            </w:r>
            <w:proofErr w:type="spellEnd"/>
            <w:r w:rsidRPr="005568C3">
              <w:rPr>
                <w:rFonts w:ascii="Montserrat" w:hAnsi="Montserrat"/>
                <w:sz w:val="16"/>
                <w:szCs w:val="16"/>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EC6A3" w14:textId="30265581" w:rsidR="008F6E6C" w:rsidRPr="005568C3" w:rsidRDefault="008F6E6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sz w:val="16"/>
                <w:szCs w:val="16"/>
              </w:rPr>
              <w:t>Keramikų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Plytinės</w:t>
            </w:r>
            <w:proofErr w:type="spellEnd"/>
            <w:r w:rsidRPr="005568C3">
              <w:rPr>
                <w:rFonts w:ascii="Montserrat" w:hAnsi="Montserrat"/>
                <w:sz w:val="16"/>
                <w:szCs w:val="16"/>
              </w:rPr>
              <w:t xml:space="preserve"> g., </w:t>
            </w:r>
            <w:proofErr w:type="spellStart"/>
            <w:r w:rsidRPr="005568C3">
              <w:rPr>
                <w:rFonts w:ascii="Montserrat" w:hAnsi="Montserrat"/>
                <w:sz w:val="16"/>
                <w:szCs w:val="16"/>
              </w:rPr>
              <w:t>Saulėtekio</w:t>
            </w:r>
            <w:proofErr w:type="spellEnd"/>
            <w:r w:rsidRPr="005568C3">
              <w:rPr>
                <w:rFonts w:ascii="Montserrat" w:hAnsi="Montserrat"/>
                <w:sz w:val="16"/>
                <w:szCs w:val="16"/>
              </w:rPr>
              <w:t xml:space="preserve"> al., </w:t>
            </w:r>
            <w:proofErr w:type="spellStart"/>
            <w:r w:rsidRPr="005568C3">
              <w:rPr>
                <w:rFonts w:ascii="Montserrat" w:hAnsi="Montserrat"/>
                <w:sz w:val="16"/>
                <w:szCs w:val="16"/>
              </w:rPr>
              <w:t>Nemenčinės</w:t>
            </w:r>
            <w:proofErr w:type="spellEnd"/>
            <w:r w:rsidRPr="005568C3">
              <w:rPr>
                <w:rFonts w:ascii="Montserrat" w:hAnsi="Montserrat"/>
                <w:sz w:val="16"/>
                <w:szCs w:val="16"/>
              </w:rPr>
              <w:t xml:space="preserve"> pl., </w:t>
            </w:r>
            <w:proofErr w:type="spellStart"/>
            <w:r w:rsidRPr="005568C3">
              <w:rPr>
                <w:rFonts w:ascii="Montserrat" w:hAnsi="Montserrat"/>
                <w:sz w:val="16"/>
                <w:szCs w:val="16"/>
              </w:rPr>
              <w:t>Antakalnio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Olandų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Drujos</w:t>
            </w:r>
            <w:proofErr w:type="spellEnd"/>
            <w:r w:rsidRPr="005568C3">
              <w:rPr>
                <w:rFonts w:ascii="Montserrat" w:hAnsi="Montserrat"/>
                <w:sz w:val="16"/>
                <w:szCs w:val="16"/>
              </w:rPr>
              <w:t xml:space="preserve"> g., </w:t>
            </w:r>
            <w:proofErr w:type="spellStart"/>
            <w:r w:rsidRPr="005568C3">
              <w:rPr>
                <w:rFonts w:ascii="Montserrat" w:hAnsi="Montserrat"/>
                <w:sz w:val="16"/>
                <w:szCs w:val="16"/>
              </w:rPr>
              <w:t>Geležinkelio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Algirdo</w:t>
            </w:r>
            <w:proofErr w:type="spellEnd"/>
            <w:r w:rsidRPr="005568C3">
              <w:rPr>
                <w:rFonts w:ascii="Montserrat" w:hAnsi="Montserrat"/>
                <w:sz w:val="16"/>
                <w:szCs w:val="16"/>
              </w:rPr>
              <w:t xml:space="preserve"> g., Panerių g., </w:t>
            </w:r>
            <w:proofErr w:type="spellStart"/>
            <w:r w:rsidRPr="005568C3">
              <w:rPr>
                <w:rFonts w:ascii="Montserrat" w:hAnsi="Montserrat"/>
                <w:sz w:val="16"/>
                <w:szCs w:val="16"/>
              </w:rPr>
              <w:t>Iešmininkų</w:t>
            </w:r>
            <w:proofErr w:type="spellEnd"/>
            <w:r w:rsidRPr="005568C3">
              <w:rPr>
                <w:rFonts w:ascii="Montserrat" w:hAnsi="Montserrat"/>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6131" w14:textId="3F10E5E5"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29.70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83F96" w14:textId="5454ABAA"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C2C78" w14:textId="75912F75"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13-15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2BC4D" w14:textId="5CE6C0E0"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7</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EC577" w14:textId="0204A8D1"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0662ABC6" w14:textId="77777777" w:rsidTr="008F6E6C">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6B197" w14:textId="6DD3AD0A"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7B569" w14:textId="15993605"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sz w:val="16"/>
                <w:szCs w:val="16"/>
              </w:rPr>
              <w:t xml:space="preserve">Karoliniškės - </w:t>
            </w:r>
            <w:proofErr w:type="spellStart"/>
            <w:r w:rsidRPr="005568C3">
              <w:rPr>
                <w:rFonts w:ascii="Montserrat" w:hAnsi="Montserrat"/>
                <w:color w:val="000000"/>
                <w:sz w:val="16"/>
                <w:szCs w:val="16"/>
              </w:rPr>
              <w:t>Lazdynai</w:t>
            </w:r>
            <w:proofErr w:type="spell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Vikingų</w:t>
            </w:r>
            <w:proofErr w:type="spellEnd"/>
            <w:r w:rsidRPr="005568C3">
              <w:rPr>
                <w:rFonts w:ascii="Montserrat" w:hAnsi="Montserrat"/>
                <w:color w:val="000000"/>
                <w:sz w:val="16"/>
                <w:szCs w:val="16"/>
              </w:rPr>
              <w:t xml:space="preserve"> </w:t>
            </w:r>
            <w:proofErr w:type="spellStart"/>
            <w:r w:rsidRPr="005568C3">
              <w:rPr>
                <w:rFonts w:ascii="Montserrat" w:hAnsi="Montserrat"/>
                <w:color w:val="000000"/>
                <w:sz w:val="16"/>
                <w:szCs w:val="16"/>
              </w:rPr>
              <w:t>slėnis</w:t>
            </w:r>
            <w:proofErr w:type="spell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Liepkalnis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E768E5" w14:textId="4BB48AB8"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 xml:space="preserve">L. </w:t>
            </w:r>
            <w:proofErr w:type="spellStart"/>
            <w:r w:rsidRPr="005568C3">
              <w:rPr>
                <w:rFonts w:ascii="Montserrat" w:hAnsi="Montserrat"/>
                <w:sz w:val="16"/>
                <w:szCs w:val="16"/>
              </w:rPr>
              <w:t>Asanavičiūtės</w:t>
            </w:r>
            <w:proofErr w:type="spellEnd"/>
            <w:r w:rsidRPr="005568C3">
              <w:rPr>
                <w:rFonts w:ascii="Montserrat" w:hAnsi="Montserrat"/>
                <w:sz w:val="16"/>
                <w:szCs w:val="16"/>
              </w:rPr>
              <w:t xml:space="preserve"> g., </w:t>
            </w:r>
            <w:proofErr w:type="spellStart"/>
            <w:r w:rsidRPr="005568C3">
              <w:rPr>
                <w:rFonts w:ascii="Montserrat" w:hAnsi="Montserrat"/>
                <w:sz w:val="16"/>
                <w:szCs w:val="16"/>
              </w:rPr>
              <w:t>Laisvės</w:t>
            </w:r>
            <w:proofErr w:type="spellEnd"/>
            <w:r w:rsidRPr="005568C3">
              <w:rPr>
                <w:rFonts w:ascii="Montserrat" w:hAnsi="Montserrat"/>
                <w:sz w:val="16"/>
                <w:szCs w:val="16"/>
              </w:rPr>
              <w:t xml:space="preserve"> pr., </w:t>
            </w:r>
            <w:proofErr w:type="spellStart"/>
            <w:r w:rsidRPr="005568C3">
              <w:rPr>
                <w:rFonts w:ascii="Montserrat" w:hAnsi="Montserrat"/>
                <w:sz w:val="16"/>
                <w:szCs w:val="16"/>
              </w:rPr>
              <w:t>Tūkstantmečio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Žirnių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Vikingų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Žirnių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Minsko</w:t>
            </w:r>
            <w:proofErr w:type="spellEnd"/>
            <w:r w:rsidRPr="005568C3">
              <w:rPr>
                <w:rFonts w:ascii="Montserrat" w:hAnsi="Montserrat"/>
                <w:sz w:val="16"/>
                <w:szCs w:val="16"/>
              </w:rPr>
              <w:t xml:space="preserve"> pl.*, </w:t>
            </w:r>
            <w:proofErr w:type="spellStart"/>
            <w:r w:rsidRPr="005568C3">
              <w:rPr>
                <w:rFonts w:ascii="Montserrat" w:hAnsi="Montserrat"/>
                <w:sz w:val="16"/>
                <w:szCs w:val="16"/>
              </w:rPr>
              <w:t>Kamojos</w:t>
            </w:r>
            <w:proofErr w:type="spellEnd"/>
            <w:r w:rsidRPr="005568C3">
              <w:rPr>
                <w:rFonts w:ascii="Montserrat" w:hAnsi="Montserrat"/>
                <w:sz w:val="16"/>
                <w:szCs w:val="16"/>
              </w:rPr>
              <w:t xml:space="preserve"> g.*, </w:t>
            </w:r>
            <w:proofErr w:type="spellStart"/>
            <w:r w:rsidRPr="005568C3">
              <w:rPr>
                <w:rFonts w:ascii="Montserrat" w:hAnsi="Montserrat"/>
                <w:sz w:val="16"/>
                <w:szCs w:val="16"/>
              </w:rPr>
              <w:t>Ditvos</w:t>
            </w:r>
            <w:proofErr w:type="spellEnd"/>
            <w:r w:rsidRPr="005568C3">
              <w:rPr>
                <w:rFonts w:ascii="Montserrat" w:hAnsi="Montserrat"/>
                <w:sz w:val="16"/>
                <w:szCs w:val="16"/>
              </w:rPr>
              <w:t xml:space="preserve"> g.*, </w:t>
            </w:r>
            <w:proofErr w:type="spellStart"/>
            <w:r w:rsidRPr="005568C3">
              <w:rPr>
                <w:rFonts w:ascii="Montserrat" w:hAnsi="Montserrat"/>
                <w:sz w:val="16"/>
                <w:szCs w:val="16"/>
              </w:rPr>
              <w:t>Liepkalnio</w:t>
            </w:r>
            <w:proofErr w:type="spellEnd"/>
            <w:r w:rsidRPr="005568C3">
              <w:rPr>
                <w:rFonts w:ascii="Montserrat" w:hAnsi="Montserrat"/>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FD44F" w14:textId="27C8D509"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28.41</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0C09A" w14:textId="746BCDFE"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9AEFC" w14:textId="012E947C"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10-11</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AC79F" w14:textId="6C1F8A62"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7</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902F0" w14:textId="5F238A21"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5441370F" w14:textId="77777777" w:rsidTr="008F6E6C">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484B4" w14:textId="0D4C367A"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lastRenderedPageBreak/>
              <w:t>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3A297" w14:textId="0A8395A3" w:rsidR="008F6E6C" w:rsidRPr="005568C3" w:rsidRDefault="00ED6E8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color w:val="000000"/>
                <w:sz w:val="16"/>
                <w:szCs w:val="16"/>
              </w:rPr>
              <w:t>Žemieji</w:t>
            </w:r>
            <w:proofErr w:type="spellEnd"/>
            <w:r w:rsidRPr="005568C3">
              <w:rPr>
                <w:rFonts w:ascii="Montserrat" w:hAnsi="Montserrat"/>
                <w:color w:val="000000"/>
                <w:sz w:val="16"/>
                <w:szCs w:val="16"/>
              </w:rPr>
              <w:t xml:space="preserve"> </w:t>
            </w:r>
            <w:proofErr w:type="spellStart"/>
            <w:r w:rsidRPr="005568C3">
              <w:rPr>
                <w:rFonts w:ascii="Montserrat" w:hAnsi="Montserrat"/>
                <w:color w:val="000000"/>
                <w:sz w:val="16"/>
                <w:szCs w:val="16"/>
              </w:rPr>
              <w:t>Paneriai</w:t>
            </w:r>
            <w:proofErr w:type="spell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Trakų</w:t>
            </w:r>
            <w:proofErr w:type="spellEnd"/>
            <w:r w:rsidRPr="005568C3">
              <w:rPr>
                <w:rFonts w:ascii="Montserrat" w:hAnsi="Montserrat"/>
                <w:color w:val="000000"/>
                <w:sz w:val="16"/>
                <w:szCs w:val="16"/>
              </w:rPr>
              <w:t xml:space="preserve"> </w:t>
            </w:r>
            <w:proofErr w:type="spellStart"/>
            <w:r w:rsidRPr="005568C3">
              <w:rPr>
                <w:rFonts w:ascii="Montserrat" w:hAnsi="Montserrat"/>
                <w:color w:val="000000"/>
                <w:sz w:val="16"/>
                <w:szCs w:val="16"/>
              </w:rPr>
              <w:t>Vokė</w:t>
            </w:r>
            <w:proofErr w:type="spell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Fabriko</w:t>
            </w:r>
            <w:proofErr w:type="spellEnd"/>
            <w:r w:rsidRPr="005568C3">
              <w:rPr>
                <w:rFonts w:ascii="Montserrat" w:hAnsi="Montserrat"/>
                <w:color w:val="000000"/>
                <w:sz w:val="16"/>
                <w:szCs w:val="16"/>
              </w:rPr>
              <w:t xml:space="preserve"> g. – </w:t>
            </w:r>
            <w:proofErr w:type="spellStart"/>
            <w:r w:rsidRPr="005568C3">
              <w:rPr>
                <w:rFonts w:ascii="Montserrat" w:hAnsi="Montserrat"/>
                <w:color w:val="000000"/>
                <w:sz w:val="16"/>
                <w:szCs w:val="16"/>
              </w:rPr>
              <w:t>Lentvaris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C15358" w14:textId="7344BF07" w:rsidR="008F6E6C" w:rsidRPr="005568C3" w:rsidRDefault="007E761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color w:val="000000" w:themeColor="text1"/>
                <w:sz w:val="16"/>
                <w:szCs w:val="16"/>
              </w:rPr>
              <w:t>Savanorių</w:t>
            </w:r>
            <w:proofErr w:type="spellEnd"/>
            <w:r w:rsidRPr="005568C3">
              <w:rPr>
                <w:rFonts w:ascii="Montserrat" w:hAnsi="Montserrat"/>
                <w:color w:val="000000" w:themeColor="text1"/>
                <w:sz w:val="16"/>
                <w:szCs w:val="16"/>
              </w:rPr>
              <w:t xml:space="preserve"> pr., </w:t>
            </w:r>
            <w:proofErr w:type="spellStart"/>
            <w:r w:rsidRPr="005568C3">
              <w:rPr>
                <w:rFonts w:ascii="Montserrat" w:hAnsi="Montserrat"/>
                <w:color w:val="000000" w:themeColor="text1"/>
                <w:sz w:val="16"/>
                <w:szCs w:val="16"/>
              </w:rPr>
              <w:t>Abiejų</w:t>
            </w:r>
            <w:proofErr w:type="spellEnd"/>
            <w:r w:rsidRPr="005568C3">
              <w:rPr>
                <w:rFonts w:ascii="Montserrat" w:hAnsi="Montserrat"/>
                <w:color w:val="000000" w:themeColor="text1"/>
                <w:sz w:val="16"/>
                <w:szCs w:val="16"/>
              </w:rPr>
              <w:t xml:space="preserve"> </w:t>
            </w:r>
            <w:proofErr w:type="spellStart"/>
            <w:r w:rsidRPr="005568C3">
              <w:rPr>
                <w:rFonts w:ascii="Montserrat" w:hAnsi="Montserrat"/>
                <w:color w:val="000000" w:themeColor="text1"/>
                <w:sz w:val="16"/>
                <w:szCs w:val="16"/>
              </w:rPr>
              <w:t>Tautų</w:t>
            </w:r>
            <w:proofErr w:type="spellEnd"/>
            <w:r w:rsidRPr="005568C3">
              <w:rPr>
                <w:rFonts w:ascii="Montserrat" w:hAnsi="Montserrat"/>
                <w:color w:val="000000" w:themeColor="text1"/>
                <w:sz w:val="16"/>
                <w:szCs w:val="16"/>
              </w:rPr>
              <w:t xml:space="preserve"> </w:t>
            </w:r>
            <w:proofErr w:type="spellStart"/>
            <w:r w:rsidRPr="005568C3">
              <w:rPr>
                <w:rFonts w:ascii="Montserrat" w:hAnsi="Montserrat"/>
                <w:color w:val="000000" w:themeColor="text1"/>
                <w:sz w:val="16"/>
                <w:szCs w:val="16"/>
              </w:rPr>
              <w:t>Respublikos</w:t>
            </w:r>
            <w:proofErr w:type="spellEnd"/>
            <w:r w:rsidRPr="005568C3">
              <w:rPr>
                <w:rFonts w:ascii="Montserrat" w:hAnsi="Montserrat"/>
                <w:color w:val="000000" w:themeColor="text1"/>
                <w:sz w:val="16"/>
                <w:szCs w:val="16"/>
              </w:rPr>
              <w:t xml:space="preserve"> pl., </w:t>
            </w:r>
            <w:proofErr w:type="spellStart"/>
            <w:r w:rsidRPr="005568C3">
              <w:rPr>
                <w:rFonts w:ascii="Montserrat" w:hAnsi="Montserrat"/>
                <w:color w:val="000000" w:themeColor="text1"/>
                <w:sz w:val="16"/>
                <w:szCs w:val="16"/>
              </w:rPr>
              <w:t>Galvės</w:t>
            </w:r>
            <w:proofErr w:type="spellEnd"/>
            <w:r w:rsidRPr="005568C3">
              <w:rPr>
                <w:rFonts w:ascii="Montserrat" w:hAnsi="Montserrat"/>
                <w:color w:val="000000" w:themeColor="text1"/>
                <w:sz w:val="16"/>
                <w:szCs w:val="16"/>
              </w:rPr>
              <w:t xml:space="preserve"> pl., </w:t>
            </w:r>
            <w:proofErr w:type="spellStart"/>
            <w:r w:rsidRPr="005568C3">
              <w:rPr>
                <w:rFonts w:ascii="Montserrat" w:hAnsi="Montserrat"/>
                <w:color w:val="000000" w:themeColor="text1"/>
                <w:sz w:val="16"/>
                <w:szCs w:val="16"/>
              </w:rPr>
              <w:t>Fabriko</w:t>
            </w:r>
            <w:proofErr w:type="spellEnd"/>
            <w:r w:rsidRPr="005568C3">
              <w:rPr>
                <w:rFonts w:ascii="Montserrat" w:hAnsi="Montserrat"/>
                <w:color w:val="000000" w:themeColor="text1"/>
                <w:sz w:val="16"/>
                <w:szCs w:val="16"/>
              </w:rPr>
              <w:t xml:space="preserve"> g., </w:t>
            </w:r>
            <w:proofErr w:type="spellStart"/>
            <w:r w:rsidRPr="005568C3">
              <w:rPr>
                <w:rFonts w:ascii="Montserrat" w:hAnsi="Montserrat"/>
                <w:color w:val="000000" w:themeColor="text1"/>
                <w:sz w:val="16"/>
                <w:szCs w:val="16"/>
              </w:rPr>
              <w:t>Dzūkų</w:t>
            </w:r>
            <w:proofErr w:type="spellEnd"/>
            <w:r w:rsidRPr="005568C3">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A744AA" w14:textId="0FC63758" w:rsidR="008F6E6C" w:rsidRPr="005568C3" w:rsidRDefault="009935A8"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31.35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02049B" w14:textId="1E8867A5"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774F6D" w14:textId="7205EE1F" w:rsidR="008F6E6C" w:rsidRPr="005568C3" w:rsidRDefault="009F6FEF"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15-17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2EED61" w14:textId="30A66284"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556CF1" w14:textId="7A0739C0" w:rsidR="008F6E6C" w:rsidRPr="005568C3" w:rsidRDefault="007C565A"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r w:rsidR="008F6E6C" w:rsidRPr="005568C3" w14:paraId="4662C3BB" w14:textId="77777777" w:rsidTr="008F6E6C">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64EA2EA9" w14:textId="030B1ED9" w:rsidR="008F6E6C" w:rsidRPr="005568C3" w:rsidRDefault="008F6E6C" w:rsidP="008F6E6C">
            <w:pPr>
              <w:spacing w:after="0"/>
              <w:jc w:val="center"/>
              <w:rPr>
                <w:rFonts w:ascii="Montserrat" w:hAnsi="Montserrat"/>
                <w:sz w:val="16"/>
                <w:szCs w:val="16"/>
              </w:rPr>
            </w:pPr>
            <w:r w:rsidRPr="005568C3">
              <w:rPr>
                <w:rFonts w:ascii="Montserrat" w:hAnsi="Montserrat"/>
                <w:sz w:val="16"/>
                <w:szCs w:val="16"/>
              </w:rPr>
              <w:t>7</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070CFF09" w14:textId="7DF39796" w:rsidR="008F6E6C" w:rsidRPr="005568C3" w:rsidRDefault="008F6E6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color w:val="000000"/>
                <w:sz w:val="16"/>
                <w:szCs w:val="16"/>
              </w:rPr>
              <w:t>Iešmininkų</w:t>
            </w:r>
            <w:proofErr w:type="spellEnd"/>
            <w:r w:rsidRPr="005568C3">
              <w:rPr>
                <w:rFonts w:ascii="Montserrat" w:hAnsi="Montserrat"/>
                <w:color w:val="000000"/>
                <w:sz w:val="16"/>
                <w:szCs w:val="16"/>
              </w:rPr>
              <w:t xml:space="preserve"> </w:t>
            </w:r>
            <w:r w:rsidR="007F7A4D" w:rsidRPr="005568C3">
              <w:rPr>
                <w:rFonts w:ascii="Montserrat" w:hAnsi="Montserrat"/>
                <w:color w:val="000000"/>
                <w:sz w:val="16"/>
                <w:szCs w:val="16"/>
              </w:rPr>
              <w:t>g</w:t>
            </w:r>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Kapsų</w:t>
            </w:r>
            <w:proofErr w:type="spellEnd"/>
            <w:r w:rsidRPr="005568C3">
              <w:rPr>
                <w:rFonts w:ascii="Montserrat" w:hAnsi="Montserrat"/>
                <w:color w:val="000000"/>
                <w:sz w:val="16"/>
                <w:szCs w:val="16"/>
              </w:rPr>
              <w:t xml:space="preserve"> </w:t>
            </w:r>
            <w:proofErr w:type="gramStart"/>
            <w:r w:rsidR="007F7A4D" w:rsidRPr="005568C3">
              <w:rPr>
                <w:rFonts w:ascii="Montserrat" w:hAnsi="Montserrat"/>
                <w:color w:val="000000"/>
                <w:sz w:val="16"/>
                <w:szCs w:val="16"/>
              </w:rPr>
              <w:t>g.</w:t>
            </w:r>
            <w:r w:rsidRPr="005568C3">
              <w:rPr>
                <w:rFonts w:ascii="Montserrat" w:hAnsi="Montserrat"/>
                <w:color w:val="000000"/>
                <w:sz w:val="16"/>
                <w:szCs w:val="16"/>
              </w:rPr>
              <w:t>.</w:t>
            </w:r>
            <w:proofErr w:type="gram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Vikingų</w:t>
            </w:r>
            <w:proofErr w:type="spellEnd"/>
            <w:r w:rsidRPr="005568C3">
              <w:rPr>
                <w:rFonts w:ascii="Montserrat" w:hAnsi="Montserrat"/>
                <w:color w:val="000000"/>
                <w:sz w:val="16"/>
                <w:szCs w:val="16"/>
              </w:rPr>
              <w:t xml:space="preserve"> </w:t>
            </w:r>
            <w:proofErr w:type="spellStart"/>
            <w:r w:rsidRPr="005568C3">
              <w:rPr>
                <w:rFonts w:ascii="Montserrat" w:hAnsi="Montserrat"/>
                <w:color w:val="000000"/>
                <w:sz w:val="16"/>
                <w:szCs w:val="16"/>
              </w:rPr>
              <w:t>Slėnis</w:t>
            </w:r>
            <w:proofErr w:type="spellEnd"/>
            <w:r w:rsidRPr="005568C3">
              <w:rPr>
                <w:rFonts w:ascii="Montserrat" w:hAnsi="Montserrat"/>
                <w:color w:val="000000"/>
                <w:sz w:val="16"/>
                <w:szCs w:val="16"/>
              </w:rPr>
              <w:t xml:space="preserve"> – </w:t>
            </w:r>
            <w:proofErr w:type="spellStart"/>
            <w:r w:rsidRPr="005568C3">
              <w:rPr>
                <w:rFonts w:ascii="Montserrat" w:hAnsi="Montserrat"/>
                <w:color w:val="000000"/>
                <w:sz w:val="16"/>
                <w:szCs w:val="16"/>
              </w:rPr>
              <w:t>Burbiškės</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18A0B67E" w14:textId="1A4B42D8" w:rsidR="008F6E6C" w:rsidRPr="005568C3" w:rsidRDefault="008F6E6C" w:rsidP="008F6E6C">
            <w:pPr>
              <w:spacing w:after="0"/>
              <w:jc w:val="center"/>
              <w:rPr>
                <w:rFonts w:ascii="Montserrat" w:eastAsia="Montserrat" w:hAnsi="Montserrat" w:cs="Montserrat"/>
                <w:color w:val="000000" w:themeColor="text1"/>
                <w:sz w:val="16"/>
                <w:szCs w:val="16"/>
              </w:rPr>
            </w:pPr>
            <w:proofErr w:type="spellStart"/>
            <w:r w:rsidRPr="005568C3">
              <w:rPr>
                <w:rFonts w:ascii="Montserrat" w:hAnsi="Montserrat"/>
                <w:sz w:val="16"/>
                <w:szCs w:val="16"/>
              </w:rPr>
              <w:t>Iešmininkų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Naugarduko</w:t>
            </w:r>
            <w:proofErr w:type="spellEnd"/>
            <w:r w:rsidRPr="005568C3">
              <w:rPr>
                <w:rFonts w:ascii="Montserrat" w:hAnsi="Montserrat"/>
                <w:sz w:val="16"/>
                <w:szCs w:val="16"/>
              </w:rPr>
              <w:t xml:space="preserve"> g., Kauno g., </w:t>
            </w:r>
            <w:proofErr w:type="spellStart"/>
            <w:r w:rsidRPr="005568C3">
              <w:rPr>
                <w:rFonts w:ascii="Montserrat" w:hAnsi="Montserrat"/>
                <w:sz w:val="16"/>
                <w:szCs w:val="16"/>
              </w:rPr>
              <w:t>Švitrigailos</w:t>
            </w:r>
            <w:proofErr w:type="spellEnd"/>
            <w:r w:rsidRPr="005568C3">
              <w:rPr>
                <w:rFonts w:ascii="Montserrat" w:hAnsi="Montserrat"/>
                <w:sz w:val="16"/>
                <w:szCs w:val="16"/>
              </w:rPr>
              <w:t xml:space="preserve"> g., </w:t>
            </w:r>
            <w:proofErr w:type="spellStart"/>
            <w:r w:rsidRPr="005568C3">
              <w:rPr>
                <w:rFonts w:ascii="Montserrat" w:hAnsi="Montserrat"/>
                <w:sz w:val="16"/>
                <w:szCs w:val="16"/>
              </w:rPr>
              <w:t>Dariaus</w:t>
            </w:r>
            <w:proofErr w:type="spellEnd"/>
            <w:r w:rsidRPr="005568C3">
              <w:rPr>
                <w:rFonts w:ascii="Montserrat" w:hAnsi="Montserrat"/>
                <w:sz w:val="16"/>
                <w:szCs w:val="16"/>
              </w:rPr>
              <w:t xml:space="preserve"> </w:t>
            </w:r>
            <w:proofErr w:type="spellStart"/>
            <w:r w:rsidRPr="005568C3">
              <w:rPr>
                <w:rFonts w:ascii="Montserrat" w:hAnsi="Montserrat"/>
                <w:sz w:val="16"/>
                <w:szCs w:val="16"/>
              </w:rPr>
              <w:t>ir</w:t>
            </w:r>
            <w:proofErr w:type="spellEnd"/>
            <w:r w:rsidRPr="005568C3">
              <w:rPr>
                <w:rFonts w:ascii="Montserrat" w:hAnsi="Montserrat"/>
                <w:sz w:val="16"/>
                <w:szCs w:val="16"/>
              </w:rPr>
              <w:t xml:space="preserve"> </w:t>
            </w:r>
            <w:proofErr w:type="spellStart"/>
            <w:r w:rsidRPr="005568C3">
              <w:rPr>
                <w:rFonts w:ascii="Montserrat" w:hAnsi="Montserrat"/>
                <w:sz w:val="16"/>
                <w:szCs w:val="16"/>
              </w:rPr>
              <w:t>Girėno</w:t>
            </w:r>
            <w:proofErr w:type="spellEnd"/>
            <w:r w:rsidRPr="005568C3">
              <w:rPr>
                <w:rFonts w:ascii="Montserrat" w:hAnsi="Montserrat"/>
                <w:sz w:val="16"/>
                <w:szCs w:val="16"/>
              </w:rPr>
              <w:t xml:space="preserve"> g., </w:t>
            </w:r>
            <w:proofErr w:type="spellStart"/>
            <w:r w:rsidRPr="005568C3">
              <w:rPr>
                <w:rFonts w:ascii="Montserrat" w:hAnsi="Montserrat"/>
                <w:sz w:val="16"/>
                <w:szCs w:val="16"/>
              </w:rPr>
              <w:t>Kapsų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Tyzenhauzų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Žirnių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Vikingų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Žirnių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Tūkstantmečio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Tunelio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Tūkstantmečio</w:t>
            </w:r>
            <w:proofErr w:type="spellEnd"/>
            <w:r w:rsidRPr="005568C3">
              <w:rPr>
                <w:rFonts w:ascii="Montserrat" w:hAnsi="Montserrat"/>
                <w:sz w:val="16"/>
                <w:szCs w:val="16"/>
              </w:rPr>
              <w:t xml:space="preserve"> g., </w:t>
            </w:r>
            <w:proofErr w:type="spellStart"/>
            <w:r w:rsidRPr="005568C3">
              <w:rPr>
                <w:rFonts w:ascii="Montserrat" w:hAnsi="Montserrat"/>
                <w:sz w:val="16"/>
                <w:szCs w:val="16"/>
              </w:rPr>
              <w:t>Burbiškių</w:t>
            </w:r>
            <w:proofErr w:type="spellEnd"/>
            <w:r w:rsidRPr="005568C3">
              <w:rPr>
                <w:rFonts w:ascii="Montserrat" w:hAnsi="Montserrat"/>
                <w:sz w:val="16"/>
                <w:szCs w:val="16"/>
              </w:rPr>
              <w:t xml:space="preserve"> g.*, </w:t>
            </w:r>
            <w:proofErr w:type="spellStart"/>
            <w:r w:rsidRPr="005568C3">
              <w:rPr>
                <w:rFonts w:ascii="Montserrat" w:hAnsi="Montserrat"/>
                <w:sz w:val="16"/>
                <w:szCs w:val="16"/>
              </w:rPr>
              <w:t>Bartų</w:t>
            </w:r>
            <w:proofErr w:type="spellEnd"/>
            <w:r w:rsidRPr="005568C3">
              <w:rPr>
                <w:rFonts w:ascii="Montserrat" w:hAnsi="Montserrat"/>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6885B86B" w14:textId="2076771A"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17.29</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D00C6FF" w14:textId="257FF58F"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1DF1494" w14:textId="3FCC52B6"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762559FD" w14:textId="74B7CE9D"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11FA3227" w14:textId="2ED6D0D8" w:rsidR="008F6E6C" w:rsidRPr="005568C3" w:rsidRDefault="008F6E6C" w:rsidP="008F6E6C">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midi</w:t>
            </w:r>
          </w:p>
        </w:tc>
      </w:tr>
      <w:tr w:rsidR="00FD19D7" w:rsidRPr="005568C3" w14:paraId="4A159756" w14:textId="77777777" w:rsidTr="00FD19D7">
        <w:trPr>
          <w:trHeight w:val="539"/>
          <w:jc w:val="center"/>
        </w:trPr>
        <w:tc>
          <w:tcPr>
            <w:tcW w:w="719" w:type="dxa"/>
            <w:tcBorders>
              <w:left w:val="single" w:sz="4" w:space="0" w:color="000000" w:themeColor="text1"/>
              <w:right w:val="single" w:sz="4" w:space="0" w:color="000000" w:themeColor="text1"/>
            </w:tcBorders>
            <w:shd w:val="clear" w:color="auto" w:fill="auto"/>
            <w:vAlign w:val="center"/>
          </w:tcPr>
          <w:p w14:paraId="5C97C7E8" w14:textId="045C2DB3" w:rsidR="00FD19D7" w:rsidRPr="005568C3" w:rsidRDefault="00236B80" w:rsidP="00130E5E">
            <w:pPr>
              <w:spacing w:after="0"/>
              <w:jc w:val="center"/>
              <w:rPr>
                <w:rFonts w:ascii="Montserrat" w:hAnsi="Montserrat"/>
                <w:b/>
                <w:bCs/>
                <w:sz w:val="16"/>
                <w:szCs w:val="16"/>
              </w:rPr>
            </w:pPr>
            <w:r w:rsidRPr="005568C3">
              <w:rPr>
                <w:rFonts w:ascii="Montserrat" w:hAnsi="Montserrat"/>
                <w:b/>
                <w:bCs/>
                <w:sz w:val="16"/>
                <w:szCs w:val="16"/>
              </w:rPr>
              <w:t>8</w:t>
            </w:r>
          </w:p>
        </w:tc>
        <w:tc>
          <w:tcPr>
            <w:tcW w:w="13845" w:type="dxa"/>
            <w:gridSpan w:val="7"/>
            <w:tcBorders>
              <w:left w:val="single" w:sz="4" w:space="0" w:color="000000" w:themeColor="text1"/>
              <w:right w:val="single" w:sz="4" w:space="0" w:color="000000" w:themeColor="text1"/>
            </w:tcBorders>
            <w:shd w:val="clear" w:color="auto" w:fill="auto"/>
            <w:vAlign w:val="center"/>
          </w:tcPr>
          <w:p w14:paraId="45DCFE53" w14:textId="40953093" w:rsidR="00FD19D7" w:rsidRPr="005568C3" w:rsidRDefault="00FD19D7" w:rsidP="00130E5E">
            <w:pPr>
              <w:spacing w:after="0"/>
              <w:jc w:val="center"/>
              <w:rPr>
                <w:rFonts w:ascii="Montserrat" w:hAnsi="Montserrat"/>
                <w:b/>
                <w:bCs/>
                <w:sz w:val="16"/>
                <w:szCs w:val="16"/>
              </w:rPr>
            </w:pPr>
            <w:r w:rsidRPr="005568C3">
              <w:rPr>
                <w:rFonts w:ascii="Montserrat" w:hAnsi="Montserrat"/>
                <w:b/>
                <w:bCs/>
                <w:sz w:val="16"/>
                <w:szCs w:val="16"/>
              </w:rPr>
              <w:t>Vehicle reserve (at least 10%), calculated on a vehicle-by-vehicle basis. The provisional number of vehicles in the reserve shall be calculated by rounding the decimal point to a whole number.</w:t>
            </w:r>
          </w:p>
        </w:tc>
      </w:tr>
      <w:tr w:rsidR="006F6615" w:rsidRPr="005568C3" w14:paraId="2130813B" w14:textId="77777777" w:rsidTr="00FD19D7">
        <w:trPr>
          <w:trHeight w:val="539"/>
          <w:jc w:val="center"/>
        </w:trPr>
        <w:tc>
          <w:tcPr>
            <w:tcW w:w="10450" w:type="dxa"/>
            <w:gridSpan w:val="6"/>
            <w:vMerge w:val="restart"/>
            <w:tcBorders>
              <w:left w:val="single" w:sz="4" w:space="0" w:color="000000" w:themeColor="text1"/>
            </w:tcBorders>
            <w:shd w:val="clear" w:color="auto" w:fill="auto"/>
            <w:vAlign w:val="center"/>
          </w:tcPr>
          <w:p w14:paraId="395B8846" w14:textId="77777777" w:rsidR="00A2505D" w:rsidRPr="005568C3" w:rsidRDefault="00A2505D" w:rsidP="00130E5E">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0787AA98" w14:textId="77777777" w:rsidR="006F6615" w:rsidRPr="005568C3" w:rsidRDefault="006F6615" w:rsidP="00130E5E">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1</w:t>
            </w:r>
          </w:p>
        </w:tc>
        <w:tc>
          <w:tcPr>
            <w:tcW w:w="2056" w:type="dxa"/>
            <w:tcBorders>
              <w:right w:val="single" w:sz="4" w:space="0" w:color="000000" w:themeColor="text1"/>
            </w:tcBorders>
            <w:vAlign w:val="center"/>
          </w:tcPr>
          <w:p w14:paraId="7AA82F6E" w14:textId="3179ADBC" w:rsidR="006F6615" w:rsidRPr="005568C3" w:rsidRDefault="00B964AE" w:rsidP="00130E5E">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m</w:t>
            </w:r>
            <w:r w:rsidR="00C5065B" w:rsidRPr="005568C3">
              <w:rPr>
                <w:rFonts w:ascii="Montserrat" w:hAnsi="Montserrat"/>
                <w:color w:val="000000" w:themeColor="text1"/>
                <w:sz w:val="16"/>
                <w:szCs w:val="16"/>
              </w:rPr>
              <w:t>idi</w:t>
            </w:r>
          </w:p>
        </w:tc>
      </w:tr>
      <w:tr w:rsidR="006F6615" w:rsidRPr="005568C3" w14:paraId="5F42EB8E" w14:textId="77777777" w:rsidTr="75515DDB">
        <w:trPr>
          <w:trHeight w:val="539"/>
          <w:jc w:val="center"/>
        </w:trPr>
        <w:tc>
          <w:tcPr>
            <w:tcW w:w="10450" w:type="dxa"/>
            <w:gridSpan w:val="6"/>
            <w:vMerge/>
            <w:vAlign w:val="center"/>
          </w:tcPr>
          <w:p w14:paraId="5CDA680F" w14:textId="77777777" w:rsidR="006F6615" w:rsidRPr="005568C3" w:rsidRDefault="006F6615" w:rsidP="00130E5E">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41D6E70F" w14:textId="16630447" w:rsidR="006F6615" w:rsidRPr="005568C3" w:rsidRDefault="008F6E6C" w:rsidP="00130E5E">
            <w:pPr>
              <w:spacing w:after="0"/>
              <w:jc w:val="center"/>
              <w:rPr>
                <w:rFonts w:ascii="Montserrat" w:eastAsia="Montserrat" w:hAnsi="Montserrat" w:cs="Montserrat"/>
                <w:color w:val="000000" w:themeColor="text1"/>
                <w:sz w:val="16"/>
                <w:szCs w:val="16"/>
              </w:rPr>
            </w:pPr>
            <w:r w:rsidRPr="005568C3">
              <w:rPr>
                <w:rFonts w:ascii="Montserrat" w:hAnsi="Montserrat"/>
                <w:color w:val="000000" w:themeColor="text1"/>
                <w:sz w:val="16"/>
                <w:szCs w:val="16"/>
              </w:rPr>
              <w:t>5</w:t>
            </w:r>
          </w:p>
        </w:tc>
        <w:tc>
          <w:tcPr>
            <w:tcW w:w="2056" w:type="dxa"/>
            <w:tcBorders>
              <w:right w:val="single" w:sz="4" w:space="0" w:color="000000" w:themeColor="text1"/>
            </w:tcBorders>
            <w:vAlign w:val="center"/>
          </w:tcPr>
          <w:p w14:paraId="6C6AFB98" w14:textId="5845B56C" w:rsidR="006F6615" w:rsidRPr="005568C3" w:rsidRDefault="007C565A" w:rsidP="00130E5E">
            <w:pPr>
              <w:spacing w:after="0"/>
              <w:jc w:val="center"/>
              <w:rPr>
                <w:rFonts w:ascii="Montserrat" w:eastAsia="Montserrat" w:hAnsi="Montserrat" w:cs="Montserrat"/>
                <w:color w:val="000000" w:themeColor="text1"/>
                <w:sz w:val="16"/>
                <w:szCs w:val="16"/>
              </w:rPr>
            </w:pPr>
            <w:r w:rsidRPr="005568C3">
              <w:rPr>
                <w:rFonts w:ascii="Montserrat" w:hAnsi="Montserrat"/>
                <w:sz w:val="16"/>
                <w:szCs w:val="16"/>
              </w:rPr>
              <w:t>two-axle</w:t>
            </w:r>
          </w:p>
        </w:tc>
      </w:tr>
    </w:tbl>
    <w:p w14:paraId="48FFC212" w14:textId="2BAF1A62" w:rsidR="00B1740A" w:rsidRPr="005568C3" w:rsidRDefault="05C8A076" w:rsidP="00236B80">
      <w:pPr>
        <w:pStyle w:val="ListParagraph"/>
        <w:ind w:left="426"/>
        <w:jc w:val="both"/>
        <w:rPr>
          <w:rFonts w:ascii="Montserrat" w:eastAsia="Calibri" w:hAnsi="Montserrat"/>
          <w:sz w:val="20"/>
          <w:szCs w:val="20"/>
        </w:rPr>
      </w:pPr>
      <w:r w:rsidRPr="005568C3">
        <w:rPr>
          <w:rFonts w:ascii="Montserrat" w:hAnsi="Montserrat"/>
          <w:sz w:val="20"/>
          <w:szCs w:val="20"/>
        </w:rPr>
        <w:t>Note*. A</w:t>
      </w:r>
      <w:r w:rsidR="008D355E" w:rsidRPr="005568C3">
        <w:rPr>
          <w:rFonts w:ascii="Montserrat" w:hAnsi="Montserrat"/>
          <w:sz w:val="20"/>
          <w:szCs w:val="20"/>
        </w:rPr>
        <w:t>fter a</w:t>
      </w:r>
      <w:r w:rsidRPr="005568C3">
        <w:rPr>
          <w:rFonts w:ascii="Montserrat" w:hAnsi="Montserrat"/>
          <w:sz w:val="20"/>
          <w:szCs w:val="20"/>
        </w:rPr>
        <w:t xml:space="preserve">dapting the street infrastructure for public transport. </w:t>
      </w:r>
    </w:p>
    <w:p w14:paraId="1A8A3668" w14:textId="77777777" w:rsidR="00BF6848" w:rsidRPr="005568C3" w:rsidRDefault="00BF6848" w:rsidP="00130E5E">
      <w:pPr>
        <w:pStyle w:val="ListParagraph"/>
        <w:ind w:left="426"/>
        <w:jc w:val="both"/>
        <w:rPr>
          <w:rFonts w:ascii="Montserrat" w:eastAsia="Calibri" w:hAnsi="Montserrat"/>
          <w:sz w:val="20"/>
          <w:szCs w:val="20"/>
          <w:lang w:eastAsia="en-US"/>
        </w:rPr>
      </w:pPr>
    </w:p>
    <w:p w14:paraId="16C51032" w14:textId="77777777" w:rsidR="6470DC99" w:rsidRPr="005568C3" w:rsidRDefault="6470DC99" w:rsidP="00130E5E">
      <w:pPr>
        <w:pStyle w:val="ListParagraph"/>
        <w:ind w:left="426"/>
        <w:jc w:val="both"/>
        <w:rPr>
          <w:rFonts w:ascii="Montserrat" w:eastAsia="Calibri" w:hAnsi="Montserrat"/>
          <w:sz w:val="20"/>
          <w:szCs w:val="20"/>
          <w:lang w:eastAsia="en-US"/>
        </w:rPr>
      </w:pPr>
    </w:p>
    <w:p w14:paraId="210B17F8" w14:textId="77777777" w:rsidR="00C85792" w:rsidRPr="005568C3" w:rsidRDefault="00C85792" w:rsidP="00130E5E">
      <w:pPr>
        <w:pStyle w:val="ListParagraph"/>
        <w:ind w:left="426"/>
        <w:jc w:val="both"/>
        <w:rPr>
          <w:rFonts w:ascii="Montserrat" w:eastAsia="Calibri" w:hAnsi="Montserrat"/>
          <w:strike/>
          <w:sz w:val="20"/>
          <w:szCs w:val="20"/>
          <w:lang w:eastAsia="en-US"/>
        </w:rPr>
        <w:sectPr w:rsidR="00C85792" w:rsidRPr="005568C3" w:rsidSect="00CE7404">
          <w:headerReference w:type="first" r:id="rId13"/>
          <w:pgSz w:w="16840" w:h="11907" w:orient="landscape" w:code="9"/>
          <w:pgMar w:top="1440" w:right="1080" w:bottom="1440" w:left="1080" w:header="720" w:footer="720" w:gutter="0"/>
          <w:cols w:space="720"/>
          <w:titlePg/>
          <w:docGrid w:linePitch="360"/>
        </w:sectPr>
      </w:pPr>
    </w:p>
    <w:p w14:paraId="00B832D1" w14:textId="0FBB6CD4" w:rsidR="00F157FD" w:rsidRPr="005568C3" w:rsidRDefault="00F157FD" w:rsidP="00D44A1F">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lastRenderedPageBreak/>
        <w:t xml:space="preserve">Annex 1 to this Technical Specification contains the schedules for passengers on the public transport routes listed in Table 1. The PT schedule does not include the working and rest times of the Carrier's drivers. It is the Carrier's responsibility, </w:t>
      </w:r>
      <w:proofErr w:type="gramStart"/>
      <w:r w:rsidRPr="005568C3">
        <w:rPr>
          <w:rFonts w:ascii="Montserrat" w:hAnsi="Montserrat"/>
          <w:sz w:val="20"/>
          <w:szCs w:val="20"/>
        </w:rPr>
        <w:t>in the course of</w:t>
      </w:r>
      <w:proofErr w:type="gramEnd"/>
      <w:r w:rsidRPr="005568C3">
        <w:rPr>
          <w:rFonts w:ascii="Montserrat" w:hAnsi="Montserrat"/>
          <w:sz w:val="20"/>
          <w:szCs w:val="20"/>
        </w:rPr>
        <w:t xml:space="preserve"> implementation of the schedule, to plan and organise the drivers' working and resting arrangements in accordance with the requirements laid down. </w:t>
      </w:r>
    </w:p>
    <w:p w14:paraId="05FC075F" w14:textId="0AA2983F" w:rsidR="006E0D64" w:rsidRPr="005568C3" w:rsidRDefault="000F208B" w:rsidP="006E0D64">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If necessary, the Authorized Body may instruct the Carrier to change the types of vehicles between the routes served by the Carrier, </w:t>
      </w:r>
      <w:proofErr w:type="gramStart"/>
      <w:r w:rsidRPr="005568C3">
        <w:rPr>
          <w:rFonts w:ascii="Montserrat" w:hAnsi="Montserrat"/>
          <w:sz w:val="20"/>
          <w:szCs w:val="20"/>
        </w:rPr>
        <w:t>taking into account</w:t>
      </w:r>
      <w:proofErr w:type="gramEnd"/>
      <w:r w:rsidRPr="005568C3">
        <w:rPr>
          <w:rFonts w:ascii="Montserrat" w:hAnsi="Montserrat"/>
          <w:sz w:val="20"/>
          <w:szCs w:val="20"/>
        </w:rPr>
        <w:t xml:space="preserve"> the Carrier's existing fleet of vehicles (see Table 1). </w:t>
      </w:r>
    </w:p>
    <w:p w14:paraId="781EE4C0" w14:textId="46D9D0CB" w:rsidR="00C85792" w:rsidRPr="005568C3" w:rsidRDefault="0060024E" w:rsidP="00D44A1F">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The requirements for vehicles are set out in Parts II and III of this Technical Specification.</w:t>
      </w:r>
    </w:p>
    <w:p w14:paraId="67AF71B2" w14:textId="77777777" w:rsidR="0044677E" w:rsidRPr="005568C3" w:rsidRDefault="0044677E" w:rsidP="00130E5E">
      <w:pPr>
        <w:tabs>
          <w:tab w:val="left" w:pos="1843"/>
        </w:tabs>
        <w:spacing w:after="0" w:line="240" w:lineRule="auto"/>
        <w:jc w:val="center"/>
        <w:textAlignment w:val="auto"/>
        <w:rPr>
          <w:rFonts w:ascii="Montserrat" w:hAnsi="Montserrat" w:cs="Arial"/>
          <w:b/>
          <w:sz w:val="20"/>
          <w:szCs w:val="20"/>
        </w:rPr>
      </w:pPr>
      <w:r w:rsidRPr="005568C3">
        <w:rPr>
          <w:rFonts w:ascii="Montserrat" w:hAnsi="Montserrat"/>
          <w:b/>
          <w:sz w:val="20"/>
          <w:szCs w:val="20"/>
        </w:rPr>
        <w:t>II. KEY REQUIREMENTS FOR THE CARRIER AND THE QUALITY OF THE SERVICE PROVIDED</w:t>
      </w:r>
    </w:p>
    <w:p w14:paraId="50A9A483" w14:textId="77777777" w:rsidR="0028273B" w:rsidRPr="005568C3" w:rsidRDefault="0028273B" w:rsidP="00130E5E">
      <w:pPr>
        <w:pStyle w:val="ListParagraph"/>
        <w:tabs>
          <w:tab w:val="left" w:pos="993"/>
        </w:tabs>
        <w:ind w:left="567"/>
        <w:jc w:val="both"/>
        <w:rPr>
          <w:rFonts w:ascii="Montserrat" w:eastAsia="Calibri" w:hAnsi="Montserrat" w:cs="Arial"/>
          <w:bCs/>
          <w:sz w:val="20"/>
          <w:szCs w:val="20"/>
          <w:lang w:eastAsia="en-US"/>
        </w:rPr>
      </w:pPr>
    </w:p>
    <w:p w14:paraId="567B0A06" w14:textId="77777777" w:rsidR="00D95E98" w:rsidRPr="005568C3" w:rsidRDefault="00D95E98" w:rsidP="00713430">
      <w:pPr>
        <w:pStyle w:val="ListParagraph"/>
        <w:numPr>
          <w:ilvl w:val="3"/>
          <w:numId w:val="1"/>
        </w:numPr>
        <w:tabs>
          <w:tab w:val="left" w:pos="993"/>
        </w:tabs>
        <w:ind w:left="0" w:firstLine="567"/>
        <w:jc w:val="both"/>
        <w:rPr>
          <w:rFonts w:ascii="Montserrat" w:eastAsia="Calibri" w:hAnsi="Montserrat" w:cs="Arial"/>
          <w:sz w:val="20"/>
          <w:szCs w:val="20"/>
        </w:rPr>
      </w:pPr>
      <w:bookmarkStart w:id="8" w:name="_Hlk48804898"/>
      <w:r w:rsidRPr="005568C3">
        <w:rPr>
          <w:rFonts w:ascii="Montserrat" w:hAnsi="Montserrat"/>
          <w:sz w:val="20"/>
          <w:szCs w:val="20"/>
        </w:rPr>
        <w:t xml:space="preserve">The Carrier will be obliged to operate the services provided for in the Contract on the routes specified in the Contract (see Table 1) </w:t>
      </w:r>
      <w:proofErr w:type="gramStart"/>
      <w:r w:rsidRPr="005568C3">
        <w:rPr>
          <w:rFonts w:ascii="Montserrat" w:hAnsi="Montserrat"/>
          <w:sz w:val="20"/>
          <w:szCs w:val="20"/>
        </w:rPr>
        <w:t>on a daily basis</w:t>
      </w:r>
      <w:proofErr w:type="gramEnd"/>
      <w:r w:rsidRPr="005568C3">
        <w:rPr>
          <w:rFonts w:ascii="Montserrat" w:hAnsi="Montserrat"/>
          <w:sz w:val="20"/>
          <w:szCs w:val="20"/>
        </w:rPr>
        <w:t xml:space="preserve"> in accordance with the schedules for the routes provided by the Authorized Body. The schedules for the provisional routes (see Table 1) are given in Annex 1 of the Technical Specification.</w:t>
      </w:r>
    </w:p>
    <w:p w14:paraId="493C7D11" w14:textId="77777777" w:rsidR="00D95E98" w:rsidRPr="005568C3" w:rsidRDefault="00D95E98" w:rsidP="00D95E98">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The requirements for the provision and quality of passenger transportation services are set out in Annex 2 of the Technical Specification.</w:t>
      </w:r>
    </w:p>
    <w:p w14:paraId="3096DCCE" w14:textId="77777777" w:rsidR="00D95E98" w:rsidRPr="005568C3" w:rsidRDefault="00D95E98" w:rsidP="00D95E98">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The Carrier shall be liable for the safety of the passengers and their property carried by means of the service and will be obliged to ensure compliance with all health and safety requirements set by Vilnius City Municipality (hereinafter “the Municipality”) and the state authorities regarding the safe carriage of passengers.</w:t>
      </w:r>
    </w:p>
    <w:p w14:paraId="26A18655" w14:textId="77777777" w:rsidR="00D95E98" w:rsidRPr="005568C3" w:rsidRDefault="00D95E98" w:rsidP="00D95E98">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 xml:space="preserve">The passenger transportation services provided by the Carrier shall be provided in accordance with the requirements set out in the Contract and its Annexes. </w:t>
      </w:r>
    </w:p>
    <w:p w14:paraId="1DAB26E6" w14:textId="77777777" w:rsidR="00D95E98" w:rsidRPr="005568C3" w:rsidRDefault="00D95E98" w:rsidP="00D95E98">
      <w:pPr>
        <w:pStyle w:val="ListParagraph"/>
        <w:numPr>
          <w:ilvl w:val="3"/>
          <w:numId w:val="1"/>
        </w:numPr>
        <w:tabs>
          <w:tab w:val="left" w:pos="993"/>
        </w:tabs>
        <w:ind w:left="0" w:firstLine="567"/>
        <w:jc w:val="both"/>
        <w:rPr>
          <w:rFonts w:ascii="Montserrat" w:eastAsia="Calibri" w:hAnsi="Montserrat" w:cs="Arial"/>
          <w:sz w:val="20"/>
          <w:szCs w:val="20"/>
        </w:rPr>
      </w:pPr>
      <w:r w:rsidRPr="005568C3">
        <w:rPr>
          <w:rFonts w:ascii="Montserrat" w:hAnsi="Montserrat"/>
          <w:sz w:val="20"/>
          <w:szCs w:val="20"/>
        </w:rPr>
        <w:t>The Carrier shall be fully liable for any damage caused to third parties by the major source of danger (the vehicle) under its control, in accordance with the requirements of Article 6.270 of the Civil Code of the Republic of Lithuania and the Compulsory Civil Liability Insurance of Vehicle Operators of the Republic of Lithuania.</w:t>
      </w:r>
    </w:p>
    <w:p w14:paraId="48079358" w14:textId="2EB551E9" w:rsidR="0044677E" w:rsidRPr="005568C3" w:rsidRDefault="00D95E98" w:rsidP="00D95E98">
      <w:pPr>
        <w:pStyle w:val="ListParagraph"/>
        <w:numPr>
          <w:ilvl w:val="3"/>
          <w:numId w:val="1"/>
        </w:numPr>
        <w:tabs>
          <w:tab w:val="left" w:pos="993"/>
        </w:tabs>
        <w:ind w:left="0" w:firstLine="567"/>
        <w:jc w:val="both"/>
        <w:rPr>
          <w:rFonts w:ascii="Montserrat" w:eastAsia="Calibri" w:hAnsi="Montserrat" w:cs="Arial"/>
          <w:bCs/>
          <w:sz w:val="20"/>
          <w:szCs w:val="20"/>
        </w:rPr>
      </w:pPr>
      <w:r w:rsidRPr="005568C3">
        <w:rPr>
          <w:rFonts w:ascii="Montserrat" w:hAnsi="Montserrat"/>
          <w:sz w:val="20"/>
          <w:szCs w:val="20"/>
        </w:rPr>
        <w:t>The Carrier will be obliged to ensure that, during the operation of the routes, passengers are duly informed in a timely and appropriate manner (by means of an audible and pictorial announcement) of the public transport stops on the route and the payment procedure, and that the vehicles carry the audible and pictorial information messages provided by the Authorised Body in accordance with the procedure laid down in the Contract.</w:t>
      </w:r>
      <w:bookmarkEnd w:id="8"/>
    </w:p>
    <w:p w14:paraId="21513F51" w14:textId="0DD10D2D" w:rsidR="00E44A43" w:rsidRPr="005568C3" w:rsidRDefault="0044677E" w:rsidP="008D45A5">
      <w:pPr>
        <w:tabs>
          <w:tab w:val="left" w:pos="1843"/>
        </w:tabs>
        <w:spacing w:after="0" w:line="240" w:lineRule="auto"/>
        <w:jc w:val="center"/>
        <w:textAlignment w:val="auto"/>
        <w:rPr>
          <w:rFonts w:ascii="Montserrat" w:hAnsi="Montserrat" w:cs="Arial"/>
          <w:b/>
          <w:sz w:val="20"/>
          <w:szCs w:val="20"/>
        </w:rPr>
      </w:pPr>
      <w:r w:rsidRPr="005568C3">
        <w:rPr>
          <w:rFonts w:ascii="Montserrat" w:hAnsi="Montserrat"/>
          <w:b/>
          <w:sz w:val="20"/>
          <w:szCs w:val="20"/>
        </w:rPr>
        <w:t>III. BASIC REQUIREMENTS FOR VEHICLES</w:t>
      </w:r>
    </w:p>
    <w:p w14:paraId="35182556" w14:textId="77777777" w:rsidR="008D45A5" w:rsidRPr="005568C3" w:rsidRDefault="008D45A5" w:rsidP="008D45A5">
      <w:pPr>
        <w:tabs>
          <w:tab w:val="left" w:pos="1843"/>
        </w:tabs>
        <w:spacing w:after="0" w:line="240" w:lineRule="auto"/>
        <w:jc w:val="center"/>
        <w:textAlignment w:val="auto"/>
        <w:rPr>
          <w:rFonts w:ascii="Montserrat" w:hAnsi="Montserrat" w:cs="Arial"/>
          <w:b/>
          <w:sz w:val="20"/>
          <w:szCs w:val="20"/>
          <w:lang w:eastAsia="en-US"/>
        </w:rPr>
      </w:pPr>
    </w:p>
    <w:p w14:paraId="49F2F152" w14:textId="5E8C471A" w:rsidR="004452D3" w:rsidRPr="005568C3" w:rsidRDefault="00667469" w:rsidP="00D95E98">
      <w:pPr>
        <w:pStyle w:val="ListParagraph"/>
        <w:numPr>
          <w:ilvl w:val="3"/>
          <w:numId w:val="1"/>
        </w:numPr>
        <w:tabs>
          <w:tab w:val="left" w:pos="993"/>
        </w:tabs>
        <w:ind w:left="0" w:firstLine="567"/>
        <w:jc w:val="both"/>
        <w:rPr>
          <w:rFonts w:ascii="Montserrat" w:hAnsi="Montserrat"/>
          <w:sz w:val="20"/>
          <w:szCs w:val="20"/>
        </w:rPr>
      </w:pPr>
      <w:r w:rsidRPr="005568C3">
        <w:rPr>
          <w:rFonts w:ascii="Montserrat" w:hAnsi="Montserrat"/>
          <w:sz w:val="20"/>
          <w:szCs w:val="20"/>
        </w:rPr>
        <w:t>The mandatory technical requirements for the vehicles that will serve the routes listed in Table 1 are given in Tables 2 and 3 according to the type of PT vehicle.</w:t>
      </w:r>
    </w:p>
    <w:p w14:paraId="15B18CF0" w14:textId="77777777" w:rsidR="00453B73" w:rsidRPr="005568C3" w:rsidRDefault="00453B73" w:rsidP="00453B73">
      <w:pPr>
        <w:pStyle w:val="ListParagraph"/>
        <w:tabs>
          <w:tab w:val="left" w:pos="993"/>
        </w:tabs>
        <w:ind w:left="567"/>
        <w:jc w:val="both"/>
        <w:rPr>
          <w:rFonts w:ascii="Montserrat" w:hAnsi="Montserrat"/>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Change w:id="9">
          <w:tblGrid>
            <w:gridCol w:w="15"/>
            <w:gridCol w:w="3905"/>
            <w:gridCol w:w="15"/>
            <w:gridCol w:w="6174"/>
            <w:gridCol w:w="15"/>
          </w:tblGrid>
        </w:tblGridChange>
      </w:tblGrid>
      <w:tr w:rsidR="00453B73" w:rsidRPr="005568C3" w14:paraId="2CC14D26" w14:textId="77777777" w:rsidTr="00D44A1F">
        <w:trPr>
          <w:jc w:val="center"/>
        </w:trPr>
        <w:tc>
          <w:tcPr>
            <w:tcW w:w="10109" w:type="dxa"/>
            <w:gridSpan w:val="2"/>
            <w:tcBorders>
              <w:top w:val="nil"/>
              <w:left w:val="nil"/>
              <w:bottom w:val="single" w:sz="4" w:space="0" w:color="000000" w:themeColor="text1"/>
              <w:right w:val="nil"/>
            </w:tcBorders>
            <w:shd w:val="clear" w:color="auto" w:fill="auto"/>
          </w:tcPr>
          <w:p w14:paraId="32BD8C6F" w14:textId="321EDFE9" w:rsidR="00453B73" w:rsidRPr="005568C3" w:rsidRDefault="00453B73" w:rsidP="00D44A1F">
            <w:pPr>
              <w:pStyle w:val="ListParagraph"/>
              <w:suppressAutoHyphens w:val="0"/>
              <w:autoSpaceDN/>
              <w:spacing w:after="0" w:line="240" w:lineRule="auto"/>
              <w:ind w:left="411" w:hanging="451"/>
              <w:jc w:val="both"/>
              <w:textAlignment w:val="auto"/>
              <w:rPr>
                <w:rFonts w:ascii="Montserrat" w:hAnsi="Montserrat"/>
                <w:sz w:val="20"/>
                <w:szCs w:val="20"/>
              </w:rPr>
            </w:pPr>
            <w:bookmarkStart w:id="10" w:name="h.30j0zll"/>
            <w:bookmarkStart w:id="11" w:name="h.1fob9te"/>
            <w:bookmarkStart w:id="12" w:name="h.ma92y3at4c5i"/>
            <w:bookmarkStart w:id="13" w:name="h.3znysh7"/>
            <w:bookmarkEnd w:id="0"/>
            <w:bookmarkEnd w:id="10"/>
            <w:bookmarkEnd w:id="11"/>
            <w:bookmarkEnd w:id="12"/>
            <w:bookmarkEnd w:id="13"/>
            <w:r w:rsidRPr="005568C3">
              <w:rPr>
                <w:rFonts w:ascii="Montserrat" w:hAnsi="Montserrat"/>
                <w:sz w:val="20"/>
                <w:szCs w:val="20"/>
              </w:rPr>
              <w:t xml:space="preserve">Table 2. Requirements for </w:t>
            </w:r>
            <w:r w:rsidRPr="005568C3">
              <w:rPr>
                <w:rFonts w:ascii="Montserrat" w:hAnsi="Montserrat"/>
                <w:b/>
                <w:bCs/>
                <w:sz w:val="20"/>
                <w:szCs w:val="20"/>
              </w:rPr>
              <w:t xml:space="preserve">midi bus </w:t>
            </w:r>
            <w:r w:rsidRPr="005568C3">
              <w:rPr>
                <w:rFonts w:ascii="Montserrat" w:hAnsi="Montserrat"/>
                <w:sz w:val="20"/>
                <w:szCs w:val="20"/>
              </w:rPr>
              <w:t>type vehicles:</w:t>
            </w:r>
          </w:p>
        </w:tc>
      </w:tr>
      <w:tr w:rsidR="00453B73" w:rsidRPr="005568C3" w14:paraId="00A0B69E"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EB987F2" w14:textId="77777777" w:rsidR="00453B73" w:rsidRPr="005568C3" w:rsidRDefault="00453B73" w:rsidP="00D44A1F">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568C3">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EA0F9EB" w14:textId="77777777" w:rsidR="00453B73" w:rsidRPr="005568C3" w:rsidRDefault="00453B73" w:rsidP="00D44A1F">
            <w:pPr>
              <w:pStyle w:val="ListParagraph"/>
              <w:suppressAutoHyphens w:val="0"/>
              <w:autoSpaceDN/>
              <w:spacing w:after="0" w:line="240" w:lineRule="auto"/>
              <w:ind w:left="411" w:hanging="451"/>
              <w:jc w:val="both"/>
              <w:textAlignment w:val="auto"/>
              <w:rPr>
                <w:rFonts w:ascii="Montserrat" w:hAnsi="Montserrat"/>
                <w:b/>
                <w:bCs/>
                <w:sz w:val="20"/>
                <w:szCs w:val="20"/>
              </w:rPr>
            </w:pPr>
            <w:r w:rsidRPr="005568C3">
              <w:rPr>
                <w:rFonts w:ascii="Montserrat" w:hAnsi="Montserrat"/>
                <w:b/>
                <w:bCs/>
                <w:sz w:val="20"/>
                <w:szCs w:val="20"/>
              </w:rPr>
              <w:t xml:space="preserve">Technical characteristics </w:t>
            </w:r>
          </w:p>
        </w:tc>
      </w:tr>
      <w:tr w:rsidR="00453B73" w:rsidRPr="005568C3" w14:paraId="6A069F8B"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08A83D2"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CEFE083" w14:textId="616F8C60" w:rsidR="00453B73" w:rsidRPr="005568C3" w:rsidRDefault="00453B73" w:rsidP="00D44A1F">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A double-axle M</w:t>
            </w:r>
            <w:r w:rsidRPr="005568C3">
              <w:rPr>
                <w:rFonts w:ascii="Montserrat" w:hAnsi="Montserrat"/>
                <w:sz w:val="20"/>
                <w:szCs w:val="20"/>
                <w:vertAlign w:val="subscript"/>
              </w:rPr>
              <w:t>3</w:t>
            </w:r>
            <w:r w:rsidRPr="005568C3">
              <w:rPr>
                <w:rFonts w:ascii="Montserrat" w:hAnsi="Montserrat"/>
                <w:sz w:val="20"/>
                <w:szCs w:val="20"/>
              </w:rPr>
              <w:t>CE class low-floor city bus (the low-floor part must be located in the area between the axles of the bus) with a length of 8.</w:t>
            </w:r>
            <w:del w:id="14" w:author="Author">
              <w:r w:rsidRPr="005568C3" w:rsidDel="00452B1C">
                <w:rPr>
                  <w:rFonts w:ascii="Montserrat" w:hAnsi="Montserrat"/>
                  <w:sz w:val="20"/>
                  <w:szCs w:val="20"/>
                </w:rPr>
                <w:delText xml:space="preserve">5 </w:delText>
              </w:r>
            </w:del>
            <w:r w:rsidRPr="005568C3">
              <w:rPr>
                <w:rFonts w:ascii="Montserrat" w:hAnsi="Montserrat"/>
                <w:sz w:val="20"/>
                <w:szCs w:val="20"/>
              </w:rPr>
              <w:t>3</w:t>
            </w:r>
            <w:ins w:id="15" w:author="Author">
              <w:r w:rsidRPr="005568C3">
                <w:rPr>
                  <w:rFonts w:ascii="Montserrat" w:hAnsi="Montserrat"/>
                  <w:sz w:val="20"/>
                  <w:szCs w:val="20"/>
                </w:rPr>
                <w:t xml:space="preserve"> </w:t>
              </w:r>
            </w:ins>
            <w:r w:rsidRPr="005568C3">
              <w:rPr>
                <w:rFonts w:ascii="Montserrat" w:hAnsi="Montserrat"/>
                <w:sz w:val="20"/>
                <w:szCs w:val="20"/>
              </w:rPr>
              <w:t>to 10.</w:t>
            </w:r>
            <w:del w:id="16" w:author="Author">
              <w:r w:rsidRPr="005568C3" w:rsidDel="00116661">
                <w:rPr>
                  <w:rFonts w:ascii="Montserrat" w:hAnsi="Montserrat"/>
                  <w:sz w:val="20"/>
                  <w:szCs w:val="20"/>
                </w:rPr>
                <w:delText xml:space="preserve">0 </w:delText>
              </w:r>
            </w:del>
            <w:r w:rsidRPr="005568C3">
              <w:rPr>
                <w:rFonts w:ascii="Montserrat" w:hAnsi="Montserrat"/>
                <w:sz w:val="20"/>
                <w:szCs w:val="20"/>
              </w:rPr>
              <w:t>1</w:t>
            </w:r>
            <w:ins w:id="17" w:author="Author">
              <w:r w:rsidRPr="005568C3">
                <w:rPr>
                  <w:rFonts w:ascii="Montserrat" w:hAnsi="Montserrat"/>
                  <w:sz w:val="20"/>
                  <w:szCs w:val="20"/>
                </w:rPr>
                <w:t xml:space="preserve"> </w:t>
              </w:r>
            </w:ins>
            <w:proofErr w:type="gramStart"/>
            <w:r w:rsidRPr="005568C3">
              <w:rPr>
                <w:rFonts w:ascii="Montserrat" w:hAnsi="Montserrat"/>
                <w:sz w:val="20"/>
                <w:szCs w:val="20"/>
              </w:rPr>
              <w:t>metres</w:t>
            </w:r>
            <w:proofErr w:type="gramEnd"/>
            <w:r w:rsidRPr="005568C3">
              <w:rPr>
                <w:rFonts w:ascii="Montserrat" w:hAnsi="Montserrat"/>
                <w:sz w:val="20"/>
                <w:szCs w:val="20"/>
              </w:rPr>
              <w:t>.</w:t>
            </w:r>
          </w:p>
          <w:p w14:paraId="2984E309" w14:textId="77777777" w:rsidR="00453B73" w:rsidRPr="005568C3" w:rsidRDefault="00453B73" w:rsidP="00D44A1F">
            <w:pPr>
              <w:pStyle w:val="ListParagraph"/>
              <w:numPr>
                <w:ilvl w:val="1"/>
                <w:numId w:val="19"/>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All vehicles offered must be of the same make and model, assembled according to the same technological process in the same factories.</w:t>
            </w:r>
          </w:p>
        </w:tc>
      </w:tr>
      <w:tr w:rsidR="00453B73" w:rsidRPr="005568C3" w14:paraId="5140418E"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B237815"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AC27646" w14:textId="57DA16EB" w:rsidR="00453B73" w:rsidRPr="005568C3" w:rsidRDefault="00453B73">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Change w:id="18" w:author="Author">
                <w:pPr>
                  <w:pStyle w:val="ListParagraph"/>
                  <w:numPr>
                    <w:ilvl w:val="1"/>
                    <w:numId w:val="26"/>
                  </w:numPr>
                  <w:suppressAutoHyphens w:val="0"/>
                  <w:autoSpaceDN/>
                  <w:spacing w:after="0" w:line="240" w:lineRule="auto"/>
                  <w:ind w:left="502" w:hanging="360"/>
                  <w:contextualSpacing w:val="0"/>
                  <w:jc w:val="both"/>
                  <w:textAlignment w:val="auto"/>
                </w:pPr>
              </w:pPrChange>
            </w:pPr>
            <w:r w:rsidRPr="005568C3">
              <w:rPr>
                <w:rFonts w:ascii="Montserrat" w:hAnsi="Montserrat"/>
                <w:sz w:val="20"/>
                <w:szCs w:val="20"/>
              </w:rPr>
              <w:t xml:space="preserve">The vehicle must be equipped with at least </w:t>
            </w:r>
            <w:del w:id="19" w:author="Author">
              <w:r w:rsidRPr="005568C3" w:rsidDel="00116661">
                <w:rPr>
                  <w:rFonts w:ascii="Montserrat" w:hAnsi="Montserrat"/>
                  <w:sz w:val="20"/>
                  <w:szCs w:val="20"/>
                </w:rPr>
                <w:delText xml:space="preserve">21 </w:delText>
              </w:r>
            </w:del>
            <w:r w:rsidRPr="005568C3">
              <w:rPr>
                <w:rFonts w:ascii="Montserrat" w:hAnsi="Montserrat"/>
                <w:sz w:val="20"/>
                <w:szCs w:val="20"/>
              </w:rPr>
              <w:t>16</w:t>
            </w:r>
            <w:ins w:id="20" w:author="Author">
              <w:r w:rsidRPr="005568C3">
                <w:rPr>
                  <w:rFonts w:ascii="Montserrat" w:hAnsi="Montserrat"/>
                  <w:sz w:val="20"/>
                  <w:szCs w:val="20"/>
                </w:rPr>
                <w:t xml:space="preserve"> </w:t>
              </w:r>
            </w:ins>
            <w:r w:rsidRPr="005568C3">
              <w:rPr>
                <w:rFonts w:ascii="Montserrat" w:hAnsi="Montserrat"/>
                <w:sz w:val="20"/>
                <w:szCs w:val="20"/>
              </w:rPr>
              <w:t xml:space="preserve">seats for passengers, the total number of installed seats and standing places must be at least </w:t>
            </w:r>
            <w:del w:id="21" w:author="Author">
              <w:r w:rsidRPr="005568C3" w:rsidDel="00116661">
                <w:rPr>
                  <w:rFonts w:ascii="Montserrat" w:hAnsi="Montserrat"/>
                  <w:sz w:val="20"/>
                  <w:szCs w:val="20"/>
                </w:rPr>
                <w:delText>45</w:delText>
              </w:r>
            </w:del>
            <w:r w:rsidRPr="005568C3">
              <w:rPr>
                <w:rFonts w:ascii="Montserrat" w:hAnsi="Montserrat"/>
                <w:sz w:val="20"/>
                <w:szCs w:val="20"/>
              </w:rPr>
              <w:t xml:space="preserve">45, excluding 1 seat for disabled/persons with special needs with a wheelchair (with fastening straps, rails or other wheelchair mounting </w:t>
            </w:r>
            <w:r w:rsidRPr="005568C3">
              <w:rPr>
                <w:rFonts w:ascii="Montserrat" w:hAnsi="Montserrat"/>
                <w:sz w:val="20"/>
                <w:szCs w:val="20"/>
              </w:rPr>
              <w:lastRenderedPageBreak/>
              <w:t xml:space="preserve">equipment) in the low-floor area between the bus axles. For standing passengers, backrests must be provided along the vehicle window in the standing passenger area. </w:t>
            </w:r>
          </w:p>
        </w:tc>
      </w:tr>
      <w:tr w:rsidR="00453B73" w:rsidRPr="005568C3" w14:paraId="3366A825"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91FD488"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Minimum environmental criteria</w:t>
            </w:r>
            <w:r w:rsidRPr="005568C3">
              <w:rPr>
                <w:rFonts w:ascii="Montserrat" w:hAnsi="Montserrat"/>
                <w:sz w:val="20"/>
                <w:szCs w:val="20"/>
                <w:vertAlign w:val="superscript"/>
              </w:rPr>
              <w:footnoteReference w:id="3"/>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529271E"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vehicle's powertrain must use electricity.</w:t>
            </w:r>
          </w:p>
          <w:p w14:paraId="56CE8F33"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level of emitted sound in vehicles of category M</w:t>
            </w:r>
            <w:r w:rsidRPr="005568C3">
              <w:rPr>
                <w:rFonts w:ascii="Montserrat" w:hAnsi="Montserrat"/>
                <w:sz w:val="20"/>
                <w:szCs w:val="20"/>
                <w:vertAlign w:val="subscript"/>
              </w:rPr>
              <w:t>3</w:t>
            </w:r>
            <w:r w:rsidRPr="005568C3">
              <w:rPr>
                <w:rFonts w:ascii="Montserrat" w:hAnsi="Montserrat"/>
                <w:sz w:val="20"/>
                <w:szCs w:val="20"/>
              </w:rPr>
              <w:t xml:space="preserve"> must not exceed the following limits (according to Regulation (EU) No. 540/2014 of the European Parliament and of the Council):</w:t>
            </w:r>
          </w:p>
          <w:p w14:paraId="4D58878B" w14:textId="77777777" w:rsidR="00453B73" w:rsidRPr="005568C3" w:rsidRDefault="00453B73" w:rsidP="00D44A1F">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- 73 dB(A) with an engine of less than 150 </w:t>
            </w:r>
            <w:proofErr w:type="gramStart"/>
            <w:r w:rsidRPr="005568C3">
              <w:rPr>
                <w:rFonts w:ascii="Montserrat" w:hAnsi="Montserrat"/>
                <w:sz w:val="20"/>
                <w:szCs w:val="20"/>
              </w:rPr>
              <w:t>kW;</w:t>
            </w:r>
            <w:proofErr w:type="gramEnd"/>
          </w:p>
          <w:p w14:paraId="5854CE8A" w14:textId="77777777" w:rsidR="00453B73" w:rsidRPr="005568C3" w:rsidRDefault="00453B73" w:rsidP="00D44A1F">
            <w:pPr>
              <w:suppressAutoHyphens w:val="0"/>
              <w:autoSpaceDN/>
              <w:spacing w:after="0" w:line="240" w:lineRule="auto"/>
              <w:jc w:val="both"/>
              <w:textAlignment w:val="auto"/>
              <w:rPr>
                <w:rFonts w:ascii="Montserrat" w:eastAsia="Calibri" w:hAnsi="Montserrat" w:cs="Arial"/>
                <w:sz w:val="20"/>
                <w:szCs w:val="20"/>
              </w:rPr>
            </w:pPr>
            <w:r w:rsidRPr="005568C3">
              <w:rPr>
                <w:rFonts w:ascii="Montserrat" w:hAnsi="Montserrat"/>
                <w:sz w:val="20"/>
                <w:szCs w:val="20"/>
              </w:rPr>
              <w:t xml:space="preserve">- with an engine of 150 kW or more but not more than 250 kW - 76 dB(A) </w:t>
            </w:r>
          </w:p>
          <w:p w14:paraId="48846551" w14:textId="77777777" w:rsidR="00453B73" w:rsidRPr="005568C3" w:rsidRDefault="00453B73" w:rsidP="00D44A1F">
            <w:pPr>
              <w:suppressAutoHyphens w:val="0"/>
              <w:autoSpaceDN/>
              <w:spacing w:after="0" w:line="240" w:lineRule="auto"/>
              <w:jc w:val="both"/>
              <w:textAlignment w:val="auto"/>
              <w:rPr>
                <w:rFonts w:ascii="Montserrat" w:eastAsia="Calibri" w:hAnsi="Montserrat" w:cs="Arial"/>
                <w:sz w:val="20"/>
                <w:szCs w:val="20"/>
              </w:rPr>
            </w:pPr>
            <w:r w:rsidRPr="005568C3">
              <w:rPr>
                <w:rFonts w:ascii="Montserrat" w:hAnsi="Montserrat"/>
                <w:sz w:val="20"/>
                <w:szCs w:val="20"/>
              </w:rPr>
              <w:t>- 77 dB(A) with an engine of at least 250 kW.</w:t>
            </w:r>
          </w:p>
          <w:p w14:paraId="1A2F9E75"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Vehicles must be equipped with Tyre Pressure Monitoring System, (TPMS).</w:t>
            </w:r>
          </w:p>
          <w:p w14:paraId="2FDEB3AA"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Drivers involved in the service must be trained to drive economically.</w:t>
            </w:r>
          </w:p>
          <w:p w14:paraId="0D9F4D57"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The Carrier must be obliged to collect the used consumables and must have contracted with companies that provide this service for their disposal.</w:t>
            </w:r>
          </w:p>
        </w:tc>
      </w:tr>
      <w:tr w:rsidR="00453B73" w:rsidRPr="005568C3" w14:paraId="3F4BEC4C"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44D6D5C"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96914B3"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Fuel type - electricity, powertrain - electric motor. (An electric bus designed, adapted and used to carry passengers on the roads.)</w:t>
            </w:r>
          </w:p>
        </w:tc>
      </w:tr>
      <w:tr w:rsidR="00453B73" w:rsidRPr="005568C3" w14:paraId="0CA14392"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EB4EE35"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E2355D9"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3284D">
              <w:rPr>
                <w:rFonts w:ascii="Montserrat" w:hAnsi="Montserrat"/>
                <w:sz w:val="20"/>
                <w:szCs w:val="20"/>
                <w:highlight w:val="yellow"/>
              </w:rPr>
              <w:t>The height of the passenger compartment (at the aisles in the lower section) shall not be less than 2100 mm</w:t>
            </w:r>
            <w:del w:id="22" w:author="Author">
              <w:r w:rsidRPr="00B3284D" w:rsidDel="00116661">
                <w:rPr>
                  <w:rFonts w:ascii="Montserrat" w:hAnsi="Montserrat"/>
                  <w:sz w:val="20"/>
                  <w:szCs w:val="20"/>
                  <w:highlight w:val="yellow"/>
                </w:rPr>
                <w:delText>, except at axle mounting points where uniform elevation must be ensured</w:delText>
              </w:r>
            </w:del>
            <w:r w:rsidRPr="00B3284D">
              <w:rPr>
                <w:rFonts w:ascii="Montserrat" w:hAnsi="Montserrat"/>
                <w:sz w:val="20"/>
                <w:szCs w:val="20"/>
                <w:highlight w:val="yellow"/>
              </w:rPr>
              <w:t>.</w:t>
            </w:r>
            <w:ins w:id="23" w:author="Author">
              <w:r w:rsidRPr="00B3284D">
                <w:rPr>
                  <w:rFonts w:ascii="Montserrat" w:hAnsi="Montserrat"/>
                  <w:sz w:val="20"/>
                  <w:szCs w:val="20"/>
                  <w:highlight w:val="yellow"/>
                </w:rPr>
                <w:t xml:space="preserve"> The requirement does not apply beyond the second entry/exit door, where steps may be provided if required by the design of the vehicle.</w:t>
              </w:r>
            </w:ins>
          </w:p>
        </w:tc>
      </w:tr>
      <w:tr w:rsidR="00453B73" w:rsidRPr="005568C3" w14:paraId="79797A38"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1A9F46F"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013093D"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At least 2 doors, at least 1 of which must be double doors for passenger boarding/ alighting on the right side of the vehicle:</w:t>
            </w:r>
          </w:p>
          <w:p w14:paraId="45562481"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door opening method is coordinated with the Authorized Body before the commencement of the provision of passenger transportation </w:t>
            </w:r>
            <w:proofErr w:type="gramStart"/>
            <w:r w:rsidRPr="005568C3">
              <w:rPr>
                <w:rFonts w:ascii="Montserrat" w:hAnsi="Montserrat"/>
                <w:sz w:val="20"/>
                <w:szCs w:val="20"/>
              </w:rPr>
              <w:t>services;</w:t>
            </w:r>
            <w:proofErr w:type="gramEnd"/>
          </w:p>
          <w:p w14:paraId="14C33D4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with occupant pinch protection (the door must open if there is an obstacle between the doors when closing</w:t>
            </w:r>
            <w:proofErr w:type="gramStart"/>
            <w:r w:rsidRPr="005568C3">
              <w:rPr>
                <w:rFonts w:ascii="Montserrat" w:hAnsi="Montserrat"/>
                <w:sz w:val="20"/>
                <w:szCs w:val="20"/>
              </w:rPr>
              <w:t>);</w:t>
            </w:r>
            <w:proofErr w:type="gramEnd"/>
          </w:p>
          <w:p w14:paraId="2113CE60"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width of the opening of a double door shall not be less than 1200 </w:t>
            </w:r>
            <w:proofErr w:type="gramStart"/>
            <w:r w:rsidRPr="005568C3">
              <w:rPr>
                <w:rFonts w:ascii="Montserrat" w:hAnsi="Montserrat"/>
                <w:sz w:val="20"/>
                <w:szCs w:val="20"/>
              </w:rPr>
              <w:t>mm;</w:t>
            </w:r>
            <w:proofErr w:type="gramEnd"/>
          </w:p>
          <w:p w14:paraId="0FE10814"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with emergency door opening on the </w:t>
            </w:r>
            <w:proofErr w:type="gramStart"/>
            <w:r w:rsidRPr="005568C3">
              <w:rPr>
                <w:rFonts w:ascii="Montserrat" w:hAnsi="Montserrat"/>
                <w:sz w:val="20"/>
                <w:szCs w:val="20"/>
              </w:rPr>
              <w:t>outside;</w:t>
            </w:r>
            <w:proofErr w:type="gramEnd"/>
          </w:p>
          <w:p w14:paraId="46FF9A84"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when a door closes, the audible and light signals at that door (in the passenger compartment) must be </w:t>
            </w:r>
            <w:proofErr w:type="gramStart"/>
            <w:r w:rsidRPr="005568C3">
              <w:rPr>
                <w:rFonts w:ascii="Montserrat" w:hAnsi="Montserrat"/>
                <w:sz w:val="20"/>
                <w:szCs w:val="20"/>
              </w:rPr>
              <w:t>activated;</w:t>
            </w:r>
            <w:proofErr w:type="gramEnd"/>
          </w:p>
          <w:p w14:paraId="56D79D15" w14:textId="77777777" w:rsidR="00453B73" w:rsidRPr="005568C3" w:rsidRDefault="00453B73" w:rsidP="00D44A1F">
            <w:pPr>
              <w:pStyle w:val="ListParagraph"/>
              <w:numPr>
                <w:ilvl w:val="1"/>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door is operated in two ways:</w:t>
            </w:r>
          </w:p>
          <w:p w14:paraId="28B21462" w14:textId="77777777" w:rsidR="00453B73" w:rsidRPr="005568C3" w:rsidRDefault="00453B73" w:rsidP="00D44A1F">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from the driver's workstation, with the possibility of opening all the doors at the same time or </w:t>
            </w:r>
            <w:proofErr w:type="gramStart"/>
            <w:r w:rsidRPr="005568C3">
              <w:rPr>
                <w:rFonts w:ascii="Montserrat" w:hAnsi="Montserrat"/>
                <w:sz w:val="20"/>
                <w:szCs w:val="20"/>
              </w:rPr>
              <w:t>individually;</w:t>
            </w:r>
            <w:proofErr w:type="gramEnd"/>
          </w:p>
          <w:p w14:paraId="52C4C0B4" w14:textId="77777777" w:rsidR="00453B73" w:rsidRPr="005568C3" w:rsidRDefault="00453B73" w:rsidP="00D44A1F">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61218FB5"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lastRenderedPageBreak/>
              <w:t>the vehicle's braking or other system must be activated when the doors are open to prevent the vehicle from moving when the doors are open. The door opening must be blocked automatically when the vehicle is moving.</w:t>
            </w:r>
          </w:p>
          <w:p w14:paraId="5F92F62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Other requirements for passenger service doors are given in Annex 2 of the Technical Specification.</w:t>
            </w:r>
          </w:p>
          <w:p w14:paraId="23FB4457"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5568C3">
              <w:rPr>
                <w:rFonts w:ascii="Montserrat" w:hAnsi="Montserrat"/>
                <w:sz w:val="20"/>
                <w:szCs w:val="20"/>
              </w:rPr>
              <w:t>closed, and</w:t>
            </w:r>
            <w:proofErr w:type="gramEnd"/>
            <w:r w:rsidRPr="005568C3">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r>
      <w:tr w:rsidR="00453B73" w:rsidRPr="005568C3" w14:paraId="33D6F408"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452B486"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3E44E06"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A ramp shall be provided at the passenger service door for the access of a wheelchair for a person with reduced mobility or a stroller for child/</w:t>
            </w:r>
            <w:proofErr w:type="gramStart"/>
            <w:r w:rsidRPr="005568C3">
              <w:rPr>
                <w:rFonts w:ascii="Montserrat" w:hAnsi="Montserrat"/>
                <w:sz w:val="20"/>
                <w:szCs w:val="20"/>
              </w:rPr>
              <w:t>infant;</w:t>
            </w:r>
            <w:proofErr w:type="gramEnd"/>
          </w:p>
          <w:p w14:paraId="589211BF"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ramp must be able to support a load of at least 350 kg.</w:t>
            </w:r>
          </w:p>
          <w:p w14:paraId="76BFB6DB"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453B73" w:rsidRPr="005568C3" w14:paraId="42671DF7"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85CB624"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7C457BE" w14:textId="77777777" w:rsidR="00453B73" w:rsidRPr="00B3284D"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B3284D">
              <w:rPr>
                <w:rFonts w:ascii="Montserrat" w:hAnsi="Montserrat"/>
                <w:sz w:val="20"/>
                <w:szCs w:val="20"/>
                <w:highlight w:val="yellow"/>
              </w:rPr>
              <w:t xml:space="preserve">The right-hand turning radius of the vehicle curb to curb must not exceed </w:t>
            </w:r>
            <w:del w:id="24" w:author="Author">
              <w:r w:rsidRPr="00B3284D" w:rsidDel="00116661">
                <w:rPr>
                  <w:rFonts w:ascii="Montserrat" w:hAnsi="Montserrat"/>
                  <w:sz w:val="20"/>
                  <w:szCs w:val="20"/>
                  <w:highlight w:val="yellow"/>
                </w:rPr>
                <w:delText>8.5</w:delText>
              </w:r>
            </w:del>
            <w:ins w:id="25" w:author="Author">
              <w:del w:id="26" w:author="Author">
                <w:r w:rsidRPr="00B3284D" w:rsidDel="00865FA9">
                  <w:rPr>
                    <w:rFonts w:ascii="Montserrat" w:hAnsi="Montserrat"/>
                    <w:sz w:val="20"/>
                    <w:szCs w:val="20"/>
                    <w:highlight w:val="yellow"/>
                  </w:rPr>
                  <w:delText>9.7</w:delText>
                </w:r>
              </w:del>
              <w:r w:rsidRPr="00B3284D">
                <w:rPr>
                  <w:rFonts w:ascii="Montserrat" w:hAnsi="Montserrat"/>
                  <w:sz w:val="20"/>
                  <w:szCs w:val="20"/>
                  <w:highlight w:val="yellow"/>
                </w:rPr>
                <w:t>10.</w:t>
              </w:r>
              <w:del w:id="27" w:author="Author">
                <w:r w:rsidRPr="00B3284D" w:rsidDel="005318A0">
                  <w:rPr>
                    <w:rFonts w:ascii="Montserrat" w:hAnsi="Montserrat"/>
                    <w:sz w:val="20"/>
                    <w:szCs w:val="20"/>
                    <w:highlight w:val="yellow"/>
                  </w:rPr>
                  <w:delText>,</w:delText>
                </w:r>
              </w:del>
              <w:r w:rsidRPr="00B3284D">
                <w:rPr>
                  <w:rFonts w:ascii="Montserrat" w:hAnsi="Montserrat"/>
                  <w:sz w:val="20"/>
                  <w:szCs w:val="20"/>
                  <w:highlight w:val="yellow"/>
                </w:rPr>
                <w:t>0</w:t>
              </w:r>
            </w:ins>
            <w:r w:rsidRPr="00B3284D">
              <w:rPr>
                <w:rFonts w:ascii="Montserrat" w:hAnsi="Montserrat"/>
                <w:sz w:val="20"/>
                <w:szCs w:val="20"/>
                <w:highlight w:val="yellow"/>
              </w:rPr>
              <w:t xml:space="preserve"> m. The Carrier will be required to provide a diagram showing the right-hand turning path of the vehicle prior to the commencement of the provision of the passenger transportation services.</w:t>
            </w:r>
          </w:p>
        </w:tc>
      </w:tr>
      <w:tr w:rsidR="00453B73" w:rsidRPr="005568C3" w14:paraId="28D314FC"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8F57602"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BBCE612"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steering wheel must be installed on the left side of the vehicle.</w:t>
            </w:r>
          </w:p>
        </w:tc>
      </w:tr>
      <w:tr w:rsidR="00453B73" w:rsidRPr="005568C3" w14:paraId="1BAD4C53"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4D8D639"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D9F17E8" w14:textId="77777777" w:rsidR="00453B73" w:rsidRPr="005568C3" w:rsidRDefault="00453B73" w:rsidP="00D44A1F">
            <w:pPr>
              <w:pStyle w:val="ListParagraph"/>
              <w:numPr>
                <w:ilvl w:val="1"/>
                <w:numId w:val="26"/>
              </w:numPr>
              <w:spacing w:after="0" w:line="240" w:lineRule="auto"/>
              <w:ind w:left="0" w:firstLine="0"/>
              <w:jc w:val="both"/>
              <w:rPr>
                <w:rFonts w:ascii="Montserrat" w:hAnsi="Montserrat"/>
                <w:sz w:val="20"/>
                <w:szCs w:val="20"/>
              </w:rPr>
            </w:pPr>
            <w:r w:rsidRPr="005568C3">
              <w:rPr>
                <w:rFonts w:ascii="Montserrat" w:hAnsi="Montserrat"/>
                <w:sz w:val="20"/>
                <w:szCs w:val="20"/>
              </w:rPr>
              <w:t xml:space="preserve">The flag holder shall </w:t>
            </w:r>
            <w:proofErr w:type="gramStart"/>
            <w:r w:rsidRPr="005568C3">
              <w:rPr>
                <w:rFonts w:ascii="Montserrat" w:hAnsi="Montserrat"/>
                <w:sz w:val="20"/>
                <w:szCs w:val="20"/>
              </w:rPr>
              <w:t>be located in</w:t>
            </w:r>
            <w:proofErr w:type="gramEnd"/>
            <w:r w:rsidRPr="005568C3">
              <w:rPr>
                <w:rFonts w:ascii="Montserrat" w:hAnsi="Montserrat"/>
                <w:sz w:val="20"/>
                <w:szCs w:val="20"/>
              </w:rPr>
              <w:t xml:space="preserve"> the upper front part of the vehicle on both sides of the vehicle. </w:t>
            </w:r>
          </w:p>
          <w:p w14:paraId="6B64F8E5"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5568C3">
              <w:rPr>
                <w:rStyle w:val="ui-provider"/>
                <w:rFonts w:ascii="Montserrat" w:hAnsi="Montserrat"/>
                <w:sz w:val="20"/>
                <w:szCs w:val="20"/>
              </w:rPr>
              <w:t>diameter of the shaft is 15 or 16 mm.</w:t>
            </w:r>
          </w:p>
        </w:tc>
      </w:tr>
      <w:tr w:rsidR="00453B73" w:rsidRPr="005568C3" w14:paraId="3FD06A16"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255CB9D"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0714079"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vehicle floors are specified in Annex 2 of the Technical Specification.</w:t>
            </w:r>
          </w:p>
          <w:p w14:paraId="63C30DCA" w14:textId="77777777" w:rsidR="00453B73" w:rsidRPr="005568C3" w:rsidDel="00865FA9"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del w:id="28" w:author="Author"/>
                <w:rFonts w:ascii="Montserrat" w:hAnsi="Montserrat"/>
                <w:sz w:val="20"/>
                <w:szCs w:val="20"/>
              </w:rPr>
            </w:pPr>
            <w:ins w:id="29" w:author="Author">
              <w:r w:rsidRPr="00B3284D">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B3284D">
                <w:rPr>
                  <w:rFonts w:ascii="Montserrat" w:hAnsi="Montserrat"/>
                  <w:sz w:val="20"/>
                  <w:szCs w:val="20"/>
                  <w:highlight w:val="yellow"/>
                  <w:vertAlign w:val="superscript"/>
                  <w:lang w:val="lt-LT"/>
                </w:rPr>
                <w:footnoteReference w:id="4"/>
              </w:r>
              <w:r w:rsidRPr="00B3284D">
                <w:rPr>
                  <w:rFonts w:ascii="Montserrat" w:hAnsi="Montserrat"/>
                  <w:sz w:val="20"/>
                  <w:szCs w:val="20"/>
                  <w:highlight w:val="yellow"/>
                </w:rPr>
                <w:t xml:space="preserve"> "Uniform provisions concerning the approval of vehicles of category M</w:t>
              </w:r>
              <w:r w:rsidRPr="00B3284D">
                <w:rPr>
                  <w:rFonts w:ascii="Montserrat" w:hAnsi="Montserrat"/>
                  <w:sz w:val="20"/>
                  <w:szCs w:val="20"/>
                  <w:highlight w:val="yellow"/>
                  <w:vertAlign w:val="subscript"/>
                </w:rPr>
                <w:t>3</w:t>
              </w:r>
              <w:r w:rsidRPr="00B3284D">
                <w:rPr>
                  <w:rFonts w:ascii="Montserrat" w:hAnsi="Montserrat"/>
                  <w:sz w:val="20"/>
                  <w:szCs w:val="20"/>
                  <w:highlight w:val="yellow"/>
                </w:rPr>
                <w:t xml:space="preserve">  with regard to their general construction" [2015/922] Annex 8, point 3.1).</w:t>
              </w:r>
            </w:ins>
            <w:del w:id="32" w:author="Author">
              <w:r w:rsidRPr="00B3284D" w:rsidDel="00865FA9">
                <w:rPr>
                  <w:rFonts w:ascii="Montserrat" w:hAnsi="Montserrat"/>
                  <w:sz w:val="20"/>
                  <w:szCs w:val="20"/>
                  <w:highlight w:val="yellow"/>
                </w:rPr>
                <w:delText>The</w:delText>
              </w:r>
              <w:r w:rsidRPr="005568C3" w:rsidDel="00865FA9">
                <w:rPr>
                  <w:rFonts w:ascii="Montserrat" w:hAnsi="Montserrat"/>
                  <w:sz w:val="20"/>
                  <w:szCs w:val="20"/>
                </w:rPr>
                <w:delText xml:space="preserve"> height of the floor of all vehicles from the entry/exit step to the ground shall not exceed 320 mm (without kneeling function being turned on).</w:delText>
              </w:r>
            </w:del>
            <w:ins w:id="33" w:author="Author">
              <w:del w:id="34" w:author="Author">
                <w:r w:rsidRPr="005568C3" w:rsidDel="00865FA9">
                  <w:rPr>
                    <w:rFonts w:ascii="Montserrat" w:hAnsi="Montserrat"/>
                    <w:sz w:val="20"/>
                    <w:szCs w:val="20"/>
                  </w:rPr>
                  <w:delText xml:space="preserve"> Compliance with this clause may be subject to the requirements of UN/ECE Regulation No. 107</w:delText>
                </w:r>
                <w:r w:rsidRPr="005568C3" w:rsidDel="00865FA9">
                  <w:rPr>
                    <w:rFonts w:ascii="Montserrat" w:hAnsi="Montserrat"/>
                    <w:sz w:val="20"/>
                    <w:szCs w:val="20"/>
                    <w:vertAlign w:val="superscript"/>
                    <w:lang w:val="lt-LT"/>
                  </w:rPr>
                  <w:footnoteReference w:id="5"/>
                </w:r>
                <w:r w:rsidRPr="005568C3" w:rsidDel="00865FA9">
                  <w:rPr>
                    <w:rFonts w:ascii="Montserrat" w:hAnsi="Montserrat"/>
                    <w:sz w:val="20"/>
                    <w:szCs w:val="20"/>
                  </w:rPr>
                  <w:delText xml:space="preserve"> for class II buses, if required by the design of the vehicle.</w:delText>
                </w:r>
              </w:del>
            </w:ins>
          </w:p>
          <w:p w14:paraId="4CF4E230"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ins w:id="39" w:author="Author"/>
                <w:rFonts w:ascii="Montserrat" w:hAnsi="Montserrat"/>
                <w:sz w:val="20"/>
                <w:szCs w:val="20"/>
              </w:rPr>
            </w:pPr>
          </w:p>
          <w:p w14:paraId="6996232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lastRenderedPageBreak/>
              <w:t>Passenger boarding/ alighting steps and floor edges are marked with bright contrasting markings and boarding step lighting.</w:t>
            </w:r>
          </w:p>
        </w:tc>
      </w:tr>
      <w:tr w:rsidR="00453B73" w:rsidRPr="005568C3" w14:paraId="5B71B32E" w14:textId="77777777" w:rsidTr="00D44A1F">
        <w:tblPrEx>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ExChange w:id="40" w:author="Author">
            <w:tblPrEx>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Ex>
          </w:tblPrExChange>
        </w:tblPrEx>
        <w:trPr>
          <w:trHeight w:val="1250"/>
          <w:jc w:val="center"/>
          <w:trPrChange w:id="41" w:author="Author">
            <w:trPr>
              <w:gridBefore w:val="1"/>
              <w:trHeight w:val="1790"/>
              <w:jc w:val="center"/>
            </w:trPr>
          </w:trPrChange>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Change w:id="42" w:author="Author">
              <w:tcPr>
                <w:tcW w:w="3920" w:type="dxa"/>
                <w:gridSpan w:val="2"/>
                <w:tcBorders>
                  <w:top w:val="single" w:sz="4" w:space="0" w:color="000000" w:themeColor="text1"/>
                  <w:bottom w:val="single" w:sz="4" w:space="0" w:color="000000" w:themeColor="text1"/>
                  <w:right w:val="single" w:sz="4" w:space="0" w:color="000000" w:themeColor="text1"/>
                </w:tcBorders>
                <w:shd w:val="clear" w:color="auto" w:fill="auto"/>
              </w:tcPr>
            </w:tcPrChange>
          </w:tcPr>
          <w:p w14:paraId="3982A7AF"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Change w:id="43" w:author="Author">
              <w:tcPr>
                <w:tcW w:w="6189" w:type="dxa"/>
                <w:gridSpan w:val="2"/>
                <w:tcBorders>
                  <w:top w:val="single" w:sz="4" w:space="0" w:color="000000" w:themeColor="text1"/>
                  <w:left w:val="single" w:sz="4" w:space="0" w:color="000000" w:themeColor="text1"/>
                  <w:bottom w:val="single" w:sz="4" w:space="0" w:color="000000" w:themeColor="text1"/>
                </w:tcBorders>
                <w:shd w:val="clear" w:color="auto" w:fill="auto"/>
              </w:tcPr>
            </w:tcPrChange>
          </w:tcPr>
          <w:p w14:paraId="6467A84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77B0C054"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auxiliary power source shall not use fossil fuels (diesel or similar). The auxiliary power source shall only be used for the HVAC system of the vehicle.</w:t>
            </w:r>
          </w:p>
          <w:p w14:paraId="52CF4A5B" w14:textId="77777777" w:rsidR="00453B73" w:rsidRPr="00A840D0"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A840D0">
              <w:rPr>
                <w:rFonts w:ascii="Montserrat" w:hAnsi="Montserrat"/>
                <w:sz w:val="20"/>
                <w:szCs w:val="20"/>
                <w:highlight w:val="yellow"/>
              </w:rPr>
              <w:t xml:space="preserve">An auxiliary power source shall be permitted for use in cold weather with an outside air temperature of </w:t>
            </w:r>
            <w:del w:id="44" w:author="Author">
              <w:r w:rsidRPr="00A840D0" w:rsidDel="00116661">
                <w:rPr>
                  <w:rFonts w:ascii="Montserrat" w:hAnsi="Montserrat"/>
                  <w:sz w:val="20"/>
                  <w:szCs w:val="20"/>
                  <w:highlight w:val="yellow"/>
                </w:rPr>
                <w:delText>-1</w:delText>
              </w:r>
            </w:del>
            <w:r w:rsidRPr="00A840D0">
              <w:rPr>
                <w:rFonts w:ascii="Montserrat" w:hAnsi="Montserrat"/>
                <w:sz w:val="20"/>
                <w:szCs w:val="20"/>
                <w:highlight w:val="yellow"/>
              </w:rPr>
              <w:t>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75645800"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2590FB20"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requirements for air conditioning and heating of vehicles and the temperature in the vehicle compartment are given in Annex 2 of the Technical Specification.</w:t>
            </w:r>
          </w:p>
          <w:p w14:paraId="45FECFAB"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passenger compartment shall have at least 4 windows with lockable vents.</w:t>
            </w:r>
          </w:p>
        </w:tc>
      </w:tr>
      <w:tr w:rsidR="00453B73" w:rsidRPr="005568C3" w14:paraId="549F5129"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3F3C04E"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9254CF3"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The requirements for the decoration of the vehicles are set out in Annex 2 of the Technical Specification. </w:t>
            </w:r>
          </w:p>
          <w:p w14:paraId="1705CD3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cs="Calibri"/>
                <w:sz w:val="20"/>
                <w:szCs w:val="20"/>
              </w:rPr>
            </w:pPr>
            <w:ins w:id="45" w:author="Author">
              <w:r w:rsidRPr="00B3284D">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B3284D">
                <w:rPr>
                  <w:rFonts w:ascii="Montserrat" w:hAnsi="Montserrat"/>
                  <w:sz w:val="20"/>
                  <w:szCs w:val="20"/>
                  <w:highlight w:val="yellow"/>
                </w:rPr>
                <w:t>color</w:t>
              </w:r>
              <w:proofErr w:type="spellEnd"/>
              <w:r w:rsidRPr="00B3284D">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ins>
            <w:del w:id="46" w:author="Author">
              <w:r w:rsidRPr="00B3284D" w:rsidDel="00116661">
                <w:rPr>
                  <w:rFonts w:ascii="Montserrat" w:hAnsi="Montserrat"/>
                  <w:sz w:val="20"/>
                  <w:szCs w:val="20"/>
                  <w:highlight w:val="yellow"/>
                </w:rPr>
                <w:delText>The paint used for the exterior of the vehicles is RAL 3000 (Pantone 1805C/U).</w:delText>
              </w:r>
              <w:r w:rsidRPr="00B3284D" w:rsidDel="00116661">
                <w:rPr>
                  <w:rFonts w:ascii="Montserrat" w:hAnsi="Montserrat"/>
                  <w:color w:val="0D0D0D"/>
                  <w:sz w:val="20"/>
                  <w:szCs w:val="20"/>
                  <w:highlight w:val="yellow"/>
                  <w:shd w:val="clear" w:color="auto" w:fill="FFFFFF"/>
                </w:rPr>
                <w:delText xml:space="preserve"> The paint used for the exterior painting of vehicles must be able to withstand regular washing of the vehicle (e.g. with brushes, high-pressure water jets) </w:delText>
              </w:r>
              <w:r w:rsidRPr="00B3284D" w:rsidDel="00116661">
                <w:rPr>
                  <w:rFonts w:ascii="Montserrat" w:hAnsi="Montserrat"/>
                  <w:sz w:val="20"/>
                  <w:szCs w:val="20"/>
                  <w:highlight w:val="yellow"/>
                </w:rPr>
                <w:delText>and to environmental influences.</w:delText>
              </w:r>
            </w:del>
          </w:p>
        </w:tc>
      </w:tr>
      <w:tr w:rsidR="00453B73" w:rsidRPr="005568C3" w14:paraId="60A72440"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EF96DFA"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1FD1917"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Vehicle windows must be made of safety (toughened) glass.</w:t>
            </w:r>
          </w:p>
          <w:p w14:paraId="25B85834"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 Passenger boarding door glass shall cover at least 50% of the door area.</w:t>
            </w:r>
          </w:p>
          <w:p w14:paraId="2C1C9C5B"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front display shall be located at the front of the vehicle, in the upper part of the windscreen or above the windscreen.</w:t>
            </w:r>
          </w:p>
        </w:tc>
      </w:tr>
      <w:tr w:rsidR="00453B73" w:rsidRPr="005568C3" w14:paraId="43BB457B"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7269940"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ED1D23C"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passenger compartment shall be equipped with partial (night) and full (day) passenger compartment lighting.</w:t>
            </w:r>
          </w:p>
          <w:p w14:paraId="027B4B86"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Passenger compartment lights shall be so arranged as to provide illumination of the passenger compartment and the passenger service door without dazzling the driver.</w:t>
            </w:r>
          </w:p>
          <w:p w14:paraId="4F0D13BE"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lastRenderedPageBreak/>
              <w:t>There shall be boarding step lighting at the passenger service doors. The lights must automatically switch on when the door is opened and off when it is closed.</w:t>
            </w:r>
          </w:p>
        </w:tc>
      </w:tr>
      <w:tr w:rsidR="00453B73" w:rsidRPr="005568C3" w14:paraId="38D690C8"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26547EB"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284B9B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453B73" w:rsidRPr="005568C3" w14:paraId="77AF8D6C"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A7D2291"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Information System</w:t>
            </w:r>
          </w:p>
          <w:p w14:paraId="4DA3E5AC" w14:textId="77777777" w:rsidR="00453B73" w:rsidRPr="005568C3" w:rsidRDefault="00453B73" w:rsidP="00D44A1F">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3AEDEE3"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06A9776C"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2E570C41"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information system components, including LED or LCD displays, shall be capable of operating throughout the working day (during all the journeys).</w:t>
            </w:r>
          </w:p>
          <w:p w14:paraId="5C7DDEEC"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63DDDE3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51A400E9"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1BC3C54F"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w:t>
            </w:r>
            <w:r w:rsidRPr="005568C3">
              <w:rPr>
                <w:rFonts w:ascii="Montserrat" w:hAnsi="Montserrat"/>
                <w:sz w:val="20"/>
                <w:szCs w:val="20"/>
              </w:rPr>
              <w:lastRenderedPageBreak/>
              <w:t>the rear of the bus, another solution is possible that meets the requirements for the information provided to passengers set out in Annex No. 2 to the technical specification. Such a solution is agreed upon with the Authorized Body prior to the commencement of the provision of passenger transportation services.</w:t>
            </w:r>
          </w:p>
          <w:p w14:paraId="4075394C" w14:textId="77777777" w:rsidR="00453B73" w:rsidRPr="00B3284D"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B3284D">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ins w:id="47" w:author="Author">
              <w:r w:rsidRPr="00B3284D">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ins>
            <w:del w:id="48" w:author="Author">
              <w:r w:rsidRPr="00B3284D" w:rsidDel="00116661">
                <w:rPr>
                  <w:rFonts w:ascii="Montserrat" w:hAnsi="Montserrat"/>
                  <w:sz w:val="20"/>
                  <w:szCs w:val="20"/>
                  <w:highlight w:val="yellow"/>
                </w:rPr>
                <w:delText>The size of this display shall be chosen to the maximum extent possible within the dimensions of the window or cavity of the display above the window.</w:delText>
              </w:r>
            </w:del>
          </w:p>
          <w:p w14:paraId="6C23EB07"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vehicles shall be equipped with 2 internal displays with an LCD TFT screen or equivalent technology and a diagonal of at least 29 inches. </w:t>
            </w:r>
          </w:p>
          <w:p w14:paraId="38FC6441"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w:t>
            </w:r>
          </w:p>
          <w:p w14:paraId="459EDD11"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7A93ABA4"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method of transmission of data updates (audio, route information, promotional videos displayed on internal display screens) shall be remote.</w:t>
            </w:r>
          </w:p>
          <w:p w14:paraId="0E2CA3F3"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proofErr w:type="gramStart"/>
            <w:r w:rsidRPr="005568C3">
              <w:rPr>
                <w:rFonts w:ascii="Montserrat" w:hAnsi="Montserrat"/>
                <w:sz w:val="20"/>
                <w:szCs w:val="20"/>
              </w:rPr>
              <w:t>non stop</w:t>
            </w:r>
            <w:proofErr w:type="spellEnd"/>
            <w:proofErr w:type="gramEnd"/>
            <w:r w:rsidRPr="005568C3">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619A4E02" w14:textId="77777777" w:rsidR="00453B73" w:rsidRPr="005568C3" w:rsidRDefault="00453B73" w:rsidP="00D44A1F">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display controller must have the technical capability to connect third-party equipment via a LAN network.</w:t>
            </w:r>
          </w:p>
        </w:tc>
      </w:tr>
      <w:tr w:rsidR="00453B73" w:rsidRPr="005568C3" w14:paraId="157362E8"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4D15B40"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EA67933"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Passenger seats shall be individual (separate), consisting of a separate backrest and padded seat base made of plastic. </w:t>
            </w:r>
          </w:p>
          <w:p w14:paraId="23844FE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Seats must be resistant to wear, dirt and breakage.</w:t>
            </w:r>
          </w:p>
          <w:p w14:paraId="25FB0BFE"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Two folding single seats in the standing compartment next to the disabled person's seat or equivalent should be equipped.</w:t>
            </w:r>
          </w:p>
          <w:p w14:paraId="2B07E165"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A wheelchair space must be provided, including a backrest. It shall be equipped with a STOP button (with light indication) and a wheelchair attachment.</w:t>
            </w:r>
          </w:p>
          <w:p w14:paraId="685EBC87"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seating layout, colour scheme and material shall be agreed with the Authorized Body prior to the commencement of the provision of the passenger transportation services.</w:t>
            </w:r>
          </w:p>
        </w:tc>
      </w:tr>
      <w:tr w:rsidR="00453B73" w:rsidRPr="005568C3" w14:paraId="7FB80C2A"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6A62C49"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FFDA35E"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Requirements for passenger compartment handrails, handholds are given in Annex 2 of the Technical Specification. </w:t>
            </w:r>
          </w:p>
          <w:p w14:paraId="3071257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One bin must be installed at the driver's workstation.</w:t>
            </w:r>
          </w:p>
        </w:tc>
      </w:tr>
      <w:tr w:rsidR="00453B73" w:rsidRPr="005568C3" w14:paraId="6B27C810" w14:textId="77777777" w:rsidTr="00D44A1F">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2B7ACB4"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B69628F"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trike/>
                <w:sz w:val="20"/>
                <w:szCs w:val="20"/>
              </w:rPr>
            </w:pPr>
            <w:r w:rsidRPr="005568C3">
              <w:rPr>
                <w:rFonts w:ascii="Montserrat" w:hAnsi="Montserrat"/>
                <w:sz w:val="20"/>
                <w:szCs w:val="20"/>
              </w:rPr>
              <w:t>The requirements for Wi-Fi technology are set out in Annex 2 to the Technical Specification.</w:t>
            </w:r>
          </w:p>
          <w:p w14:paraId="44F6FAB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The Wi-Fi device (router) must be installed in the vehicle in such a way that it is protected and out of the reach of passengers. </w:t>
            </w:r>
          </w:p>
          <w:p w14:paraId="51FE08FD"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19ABB412"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the universal connector (USB Type-C) are given in Annex 2 of the Technical Specification.</w:t>
            </w:r>
          </w:p>
        </w:tc>
      </w:tr>
      <w:tr w:rsidR="00453B73" w:rsidRPr="005568C3" w14:paraId="5F53287B" w14:textId="77777777" w:rsidTr="00D44A1F">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033107C"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20C5CDB"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automatic passenger counting equipment are given in Annex 2 of the Technical Specification.</w:t>
            </w:r>
          </w:p>
        </w:tc>
      </w:tr>
      <w:tr w:rsidR="00453B73" w:rsidRPr="005568C3" w14:paraId="0C6438B8" w14:textId="77777777" w:rsidTr="00D44A1F">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444D851"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02B68E7"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interior and exterior CCTV camera equipment are given in Annex 2 of the Technical Specification.</w:t>
            </w:r>
          </w:p>
        </w:tc>
      </w:tr>
      <w:tr w:rsidR="00453B73" w:rsidRPr="005568C3" w14:paraId="54D29767" w14:textId="77777777" w:rsidTr="00D44A1F">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BE0934D"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17FF478"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ins w:id="49" w:author="Author">
              <w:r w:rsidRPr="005568C3">
                <w:rPr>
                  <w:rFonts w:ascii="Montserrat" w:hAnsi="Montserrat"/>
                  <w:sz w:val="20"/>
                  <w:szCs w:val="20"/>
                </w:rPr>
                <w:t>The vehicle shall be equipped with an alcohol interlock device which shall comply with the Lithuanian standard LST EN 50436-2:2014 (or equivalent) “</w:t>
              </w:r>
              <w:r w:rsidRPr="005568C3">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5568C3">
                <w:rPr>
                  <w:rFonts w:ascii="Montserrat" w:hAnsi="Montserrat"/>
                  <w:sz w:val="20"/>
                  <w:szCs w:val="20"/>
                </w:rPr>
                <w:t>.</w:t>
              </w:r>
            </w:ins>
            <w:del w:id="50" w:author="Author">
              <w:r w:rsidRPr="005568C3" w:rsidDel="00116661">
                <w:rPr>
                  <w:rFonts w:ascii="Montserrat" w:hAnsi="Montserrat"/>
                  <w:sz w:val="20"/>
                  <w:szCs w:val="20"/>
                </w:rPr>
                <w:delText>The vehicle shall be equipped with an alcohol interlock device which shall comply with the Lithuanian standard LST EN 50436-2:2023 (or equivalent) “</w:delText>
              </w:r>
              <w:r w:rsidRPr="005568C3" w:rsidDel="00116661">
                <w:rPr>
                  <w:rFonts w:ascii="Montserrat" w:hAnsi="Montserrat"/>
                  <w:sz w:val="20"/>
                  <w:szCs w:val="20"/>
                  <w:lang w:val="en-US"/>
                </w:rPr>
                <w:delText>Alcohol interlocks - Test methods and performance requirements - Part 1: Instruments having a mouthpiece and measuring breath alcohol for drink-driving-offender programs and general preventive use”</w:delText>
              </w:r>
              <w:r w:rsidRPr="005568C3" w:rsidDel="00116661">
                <w:rPr>
                  <w:rFonts w:ascii="Montserrat" w:hAnsi="Montserrat"/>
                  <w:sz w:val="20"/>
                  <w:szCs w:val="20"/>
                </w:rPr>
                <w:delText>.</w:delText>
              </w:r>
            </w:del>
          </w:p>
        </w:tc>
      </w:tr>
      <w:tr w:rsidR="00453B73" w:rsidRPr="005568C3" w14:paraId="4D290DC4" w14:textId="77777777" w:rsidTr="00D44A1F">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E073558"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5962C29"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In accordance with the legislation of the Republic of Lithuania in force on the date of issue of the certificate of conformity of the vehicle.</w:t>
            </w:r>
          </w:p>
        </w:tc>
      </w:tr>
      <w:tr w:rsidR="00453B73" w:rsidRPr="005568C3" w14:paraId="1A8894C7" w14:textId="77777777" w:rsidTr="00D44A1F">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B01EF1F" w14:textId="77777777" w:rsidR="00453B73" w:rsidRPr="005568C3" w:rsidRDefault="00453B73" w:rsidP="00D44A1F">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43F46B6" w14:textId="77777777" w:rsidR="00453B73" w:rsidRPr="005568C3" w:rsidRDefault="00453B73" w:rsidP="00D44A1F">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The hardware requirements for the e-ticket are set out in Annex 3 of the Technical Specification. </w:t>
            </w:r>
          </w:p>
        </w:tc>
      </w:tr>
    </w:tbl>
    <w:p w14:paraId="04C055E9" w14:textId="77777777" w:rsidR="00453B73" w:rsidRPr="005568C3" w:rsidRDefault="00453B73" w:rsidP="00453B73">
      <w:pPr>
        <w:pStyle w:val="ListParagraph"/>
        <w:widowControl w:val="0"/>
        <w:tabs>
          <w:tab w:val="left" w:pos="567"/>
          <w:tab w:val="left" w:pos="709"/>
          <w:tab w:val="left" w:pos="1134"/>
        </w:tabs>
        <w:ind w:left="0"/>
        <w:rPr>
          <w:rFonts w:ascii="Montserrat" w:hAnsi="Montserrat" w:cs="Arial"/>
          <w:sz w:val="20"/>
          <w:szCs w:val="20"/>
        </w:rPr>
      </w:pPr>
    </w:p>
    <w:p w14:paraId="61AC8749" w14:textId="77777777" w:rsidR="00453B73" w:rsidRPr="005568C3" w:rsidRDefault="00453B73" w:rsidP="00453B73">
      <w:pPr>
        <w:suppressAutoHyphens w:val="0"/>
        <w:autoSpaceDN/>
        <w:spacing w:after="160" w:line="259" w:lineRule="auto"/>
        <w:textAlignment w:val="auto"/>
        <w:rPr>
          <w:rFonts w:ascii="Montserrat" w:hAnsi="Montserrat" w:cs="Arial"/>
          <w:sz w:val="20"/>
          <w:szCs w:val="20"/>
        </w:rPr>
      </w:pPr>
      <w:del w:id="51" w:author="Author">
        <w:r w:rsidRPr="005568C3" w:rsidDel="00452B1C">
          <w:rPr>
            <w:rFonts w:ascii="Montserrat" w:hAnsi="Montserrat" w:cs="Arial"/>
            <w:sz w:val="20"/>
            <w:szCs w:val="20"/>
          </w:rPr>
          <w:br w:type="page"/>
        </w:r>
      </w:del>
    </w:p>
    <w:tbl>
      <w:tblPr>
        <w:tblW w:w="10127"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48"/>
        <w:gridCol w:w="6179"/>
      </w:tblGrid>
      <w:tr w:rsidR="00453B73" w:rsidRPr="005568C3" w14:paraId="473A554C" w14:textId="77777777" w:rsidTr="00D44A1F">
        <w:trPr>
          <w:jc w:val="center"/>
        </w:trPr>
        <w:tc>
          <w:tcPr>
            <w:tcW w:w="10127" w:type="dxa"/>
            <w:gridSpan w:val="2"/>
            <w:tcBorders>
              <w:top w:val="nil"/>
              <w:left w:val="nil"/>
              <w:bottom w:val="single" w:sz="4" w:space="0" w:color="000000" w:themeColor="text1"/>
              <w:right w:val="nil"/>
            </w:tcBorders>
            <w:shd w:val="clear" w:color="auto" w:fill="auto"/>
          </w:tcPr>
          <w:p w14:paraId="32CEEBD7" w14:textId="4196BED1" w:rsidR="00453B73" w:rsidRPr="005568C3" w:rsidRDefault="00453B73" w:rsidP="00D44A1F">
            <w:pPr>
              <w:suppressAutoHyphens w:val="0"/>
              <w:autoSpaceDN/>
              <w:spacing w:after="0" w:line="240" w:lineRule="auto"/>
              <w:jc w:val="both"/>
              <w:textAlignment w:val="auto"/>
              <w:rPr>
                <w:rFonts w:ascii="Montserrat" w:hAnsi="Montserrat"/>
                <w:sz w:val="20"/>
                <w:szCs w:val="20"/>
              </w:rPr>
            </w:pPr>
            <w:r w:rsidRPr="005568C3">
              <w:rPr>
                <w:rFonts w:ascii="Montserrat" w:hAnsi="Montserrat"/>
                <w:sz w:val="20"/>
                <w:szCs w:val="20"/>
              </w:rPr>
              <w:lastRenderedPageBreak/>
              <w:t xml:space="preserve">Table 3. Requirements for </w:t>
            </w:r>
            <w:r w:rsidRPr="005568C3">
              <w:rPr>
                <w:rFonts w:ascii="Montserrat" w:hAnsi="Montserrat"/>
                <w:b/>
                <w:bCs/>
                <w:sz w:val="20"/>
                <w:szCs w:val="20"/>
              </w:rPr>
              <w:t>two-axle bus</w:t>
            </w:r>
            <w:r w:rsidRPr="005568C3">
              <w:rPr>
                <w:rFonts w:ascii="Montserrat" w:hAnsi="Montserrat"/>
                <w:sz w:val="20"/>
                <w:szCs w:val="20"/>
              </w:rPr>
              <w:t xml:space="preserve"> type vehicles:</w:t>
            </w:r>
          </w:p>
        </w:tc>
      </w:tr>
      <w:tr w:rsidR="00453B73" w:rsidRPr="005568C3" w14:paraId="1104E582"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3E7154F" w14:textId="77777777" w:rsidR="00453B73" w:rsidRPr="005568C3" w:rsidRDefault="00453B73" w:rsidP="00D44A1F">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568C3">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3294339" w14:textId="77777777" w:rsidR="00453B73" w:rsidRPr="005568C3" w:rsidRDefault="00453B73" w:rsidP="00D44A1F">
            <w:pPr>
              <w:pStyle w:val="ListParagraph"/>
              <w:suppressAutoHyphens w:val="0"/>
              <w:autoSpaceDN/>
              <w:spacing w:after="0" w:line="240" w:lineRule="auto"/>
              <w:ind w:left="411" w:hanging="451"/>
              <w:jc w:val="both"/>
              <w:textAlignment w:val="auto"/>
              <w:rPr>
                <w:rFonts w:ascii="Montserrat" w:hAnsi="Montserrat"/>
                <w:b/>
                <w:bCs/>
                <w:sz w:val="20"/>
                <w:szCs w:val="20"/>
              </w:rPr>
            </w:pPr>
            <w:r w:rsidRPr="005568C3">
              <w:rPr>
                <w:rFonts w:ascii="Montserrat" w:hAnsi="Montserrat"/>
                <w:b/>
                <w:bCs/>
                <w:sz w:val="20"/>
                <w:szCs w:val="20"/>
              </w:rPr>
              <w:t xml:space="preserve">Technical characteristics </w:t>
            </w:r>
          </w:p>
        </w:tc>
      </w:tr>
      <w:tr w:rsidR="00453B73" w:rsidRPr="005568C3" w14:paraId="474A2ED6"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3E57330"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480AC71" w14:textId="77777777" w:rsidR="00453B73" w:rsidRPr="00A840D0"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A840D0">
              <w:rPr>
                <w:rFonts w:ascii="Montserrat" w:hAnsi="Montserrat"/>
                <w:sz w:val="20"/>
                <w:szCs w:val="20"/>
                <w:highlight w:val="yellow"/>
              </w:rPr>
              <w:t xml:space="preserve">A double-axle M3CE class low-floor city bus (the lower part must </w:t>
            </w:r>
            <w:proofErr w:type="gramStart"/>
            <w:r w:rsidRPr="00A840D0">
              <w:rPr>
                <w:rFonts w:ascii="Montserrat" w:hAnsi="Montserrat"/>
                <w:sz w:val="20"/>
                <w:szCs w:val="20"/>
                <w:highlight w:val="yellow"/>
              </w:rPr>
              <w:t>be located in</w:t>
            </w:r>
            <w:proofErr w:type="gramEnd"/>
            <w:r w:rsidRPr="00A840D0">
              <w:rPr>
                <w:rFonts w:ascii="Montserrat" w:hAnsi="Montserrat"/>
                <w:sz w:val="20"/>
                <w:szCs w:val="20"/>
                <w:highlight w:val="yellow"/>
              </w:rPr>
              <w:t xml:space="preserve"> the area between the axles of the bus) with a length between 11.8 and 12.3 metres.</w:t>
            </w:r>
          </w:p>
          <w:p w14:paraId="276420C7"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All vehicles offered must be of the same make and model, assembled according to the same technological process in the same factories.</w:t>
            </w:r>
          </w:p>
        </w:tc>
      </w:tr>
      <w:tr w:rsidR="00453B73" w:rsidRPr="005568C3" w14:paraId="1492C8FC"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3F39898"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Number of passengers carried, excluding the driver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31B252"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r>
      <w:tr w:rsidR="00453B73" w:rsidRPr="005568C3" w14:paraId="5631E67D"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E35332D"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Minimum environmental criteria</w:t>
            </w:r>
            <w:r w:rsidRPr="005568C3">
              <w:rPr>
                <w:rFonts w:ascii="Montserrat" w:hAnsi="Montserrat"/>
                <w:sz w:val="20"/>
                <w:szCs w:val="20"/>
                <w:vertAlign w:val="superscript"/>
              </w:rPr>
              <w:footnoteReference w:id="6"/>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F93810"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The vehicle's powertrain must use electricity.</w:t>
            </w:r>
          </w:p>
          <w:p w14:paraId="28E89B2D"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The level of emitted sound in vehicles of category M3 must not exceed the following limits (according to Regulation (EU) No. 540/2014 of the European Parliament and of the Council):</w:t>
            </w:r>
          </w:p>
          <w:p w14:paraId="7E95CD42" w14:textId="77777777" w:rsidR="00453B73" w:rsidRPr="005568C3" w:rsidRDefault="00453B73" w:rsidP="00D44A1F">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- 73 dB(A) with an engine of less than 150 </w:t>
            </w:r>
            <w:proofErr w:type="gramStart"/>
            <w:r w:rsidRPr="005568C3">
              <w:rPr>
                <w:rFonts w:ascii="Montserrat" w:hAnsi="Montserrat"/>
                <w:sz w:val="20"/>
                <w:szCs w:val="20"/>
              </w:rPr>
              <w:t>kW;</w:t>
            </w:r>
            <w:proofErr w:type="gramEnd"/>
          </w:p>
          <w:p w14:paraId="53F05ADB" w14:textId="77777777" w:rsidR="00453B73" w:rsidRPr="005568C3" w:rsidRDefault="00453B73" w:rsidP="00D44A1F">
            <w:pPr>
              <w:suppressAutoHyphens w:val="0"/>
              <w:autoSpaceDN/>
              <w:spacing w:after="0" w:line="240" w:lineRule="auto"/>
              <w:jc w:val="both"/>
              <w:textAlignment w:val="auto"/>
              <w:rPr>
                <w:rFonts w:ascii="Montserrat" w:eastAsia="Calibri" w:hAnsi="Montserrat" w:cs="Arial"/>
                <w:sz w:val="20"/>
                <w:szCs w:val="20"/>
              </w:rPr>
            </w:pPr>
            <w:r w:rsidRPr="005568C3">
              <w:rPr>
                <w:rFonts w:ascii="Montserrat" w:hAnsi="Montserrat"/>
                <w:sz w:val="20"/>
                <w:szCs w:val="20"/>
              </w:rPr>
              <w:t xml:space="preserve">- with an engine of 150 kW or more but not more than 250 kW - 76 dB(A) </w:t>
            </w:r>
          </w:p>
          <w:p w14:paraId="46DA6364" w14:textId="77777777" w:rsidR="00453B73" w:rsidRPr="005568C3" w:rsidRDefault="00453B73" w:rsidP="00D44A1F">
            <w:pPr>
              <w:suppressAutoHyphens w:val="0"/>
              <w:autoSpaceDN/>
              <w:spacing w:after="0" w:line="240" w:lineRule="auto"/>
              <w:jc w:val="both"/>
              <w:textAlignment w:val="auto"/>
              <w:rPr>
                <w:rFonts w:ascii="Montserrat" w:eastAsia="Calibri" w:hAnsi="Montserrat" w:cs="Arial"/>
                <w:sz w:val="20"/>
                <w:szCs w:val="20"/>
              </w:rPr>
            </w:pPr>
            <w:r w:rsidRPr="005568C3">
              <w:rPr>
                <w:rFonts w:ascii="Montserrat" w:hAnsi="Montserrat"/>
                <w:sz w:val="20"/>
                <w:szCs w:val="20"/>
              </w:rPr>
              <w:t>- 77 dB(A) with an engine of at least 250 kW.</w:t>
            </w:r>
          </w:p>
          <w:p w14:paraId="4323D961"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Vehicles must be equipped with Tyre Pressure Monitoring System, (TPMS).</w:t>
            </w:r>
          </w:p>
          <w:p w14:paraId="51574736"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Drivers involved in the service must be trained to drive economically.</w:t>
            </w:r>
          </w:p>
          <w:p w14:paraId="1C53CED1"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eastAsia="Calibri" w:hAnsi="Montserrat" w:cs="Arial"/>
                <w:sz w:val="20"/>
                <w:szCs w:val="20"/>
              </w:rPr>
            </w:pPr>
            <w:r w:rsidRPr="005568C3">
              <w:rPr>
                <w:rFonts w:ascii="Montserrat" w:hAnsi="Montserrat"/>
                <w:sz w:val="20"/>
                <w:szCs w:val="20"/>
              </w:rPr>
              <w:t>The Carrier must be obliged to collect the used consumables and must have contracted with companies that provide this service for their disposal.</w:t>
            </w:r>
          </w:p>
        </w:tc>
      </w:tr>
      <w:tr w:rsidR="00453B73" w:rsidRPr="005568C3" w14:paraId="0A925AA0"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3643CF3"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7831390"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Fuel type - electricity, powertrain - electric motor. (An electric bus designed, adapted and used to carry passengers on the roads.)</w:t>
            </w:r>
          </w:p>
        </w:tc>
      </w:tr>
      <w:tr w:rsidR="00453B73" w:rsidRPr="005568C3" w14:paraId="51773C2A"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BAB6167"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C46583"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height of the passenger compartment (at the aisles in the lower section) shall not be less than 2100 mm, except at axle mounting points where uniform elevation must be ensured.</w:t>
            </w:r>
          </w:p>
        </w:tc>
      </w:tr>
      <w:tr w:rsidR="00453B73" w:rsidRPr="005568C3" w14:paraId="1A7EAC48"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64BEE79"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088249"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highlight w:val="yellow"/>
              </w:rPr>
              <w:t>At least 3 double doors for passenger boarding/ alighting on the right side of the vehicle</w:t>
            </w:r>
            <w:del w:id="52" w:author="Author">
              <w:r w:rsidRPr="005568C3" w:rsidDel="00734990">
                <w:rPr>
                  <w:rFonts w:ascii="Montserrat" w:hAnsi="Montserrat"/>
                  <w:sz w:val="20"/>
                  <w:szCs w:val="20"/>
                  <w:highlight w:val="yellow"/>
                </w:rPr>
                <w:delText>:</w:delText>
              </w:r>
            </w:del>
            <w:ins w:id="53" w:author="Author">
              <w:r w:rsidRPr="005568C3">
                <w:rPr>
                  <w:rFonts w:ascii="Montserrat" w:hAnsi="Montserrat"/>
                  <w:sz w:val="20"/>
                  <w:szCs w:val="20"/>
                  <w:highlight w:val="yellow"/>
                </w:rPr>
                <w:t xml:space="preserve">. If the design of the bus makes it possible to install only a single front door, such a door must be no narrower than 700 mm wide and must be coordinated with the Authorized Body prior to the start of passenger transport </w:t>
              </w:r>
              <w:proofErr w:type="gramStart"/>
              <w:r w:rsidRPr="005568C3">
                <w:rPr>
                  <w:rFonts w:ascii="Montserrat" w:hAnsi="Montserrat"/>
                  <w:sz w:val="20"/>
                  <w:szCs w:val="20"/>
                  <w:highlight w:val="yellow"/>
                </w:rPr>
                <w:t>services</w:t>
              </w:r>
              <w:r w:rsidRPr="005568C3">
                <w:rPr>
                  <w:rFonts w:ascii="Montserrat" w:hAnsi="Montserrat"/>
                  <w:sz w:val="20"/>
                  <w:szCs w:val="20"/>
                </w:rPr>
                <w:t>;</w:t>
              </w:r>
            </w:ins>
            <w:proofErr w:type="gramEnd"/>
          </w:p>
          <w:p w14:paraId="037AD455"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door opening method is coordinated with the Authorized Body before the commencement of the provision of passenger transportation </w:t>
            </w:r>
            <w:proofErr w:type="gramStart"/>
            <w:r w:rsidRPr="005568C3">
              <w:rPr>
                <w:rFonts w:ascii="Montserrat" w:hAnsi="Montserrat"/>
                <w:sz w:val="20"/>
                <w:szCs w:val="20"/>
              </w:rPr>
              <w:t>services;</w:t>
            </w:r>
            <w:proofErr w:type="gramEnd"/>
          </w:p>
          <w:p w14:paraId="1A3081FF"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with occupant pinch protection (the door must open if there is an obstacle between the doors when closing</w:t>
            </w:r>
            <w:proofErr w:type="gramStart"/>
            <w:r w:rsidRPr="005568C3">
              <w:rPr>
                <w:rFonts w:ascii="Montserrat" w:hAnsi="Montserrat"/>
                <w:sz w:val="20"/>
                <w:szCs w:val="20"/>
              </w:rPr>
              <w:t>);</w:t>
            </w:r>
            <w:proofErr w:type="gramEnd"/>
          </w:p>
          <w:p w14:paraId="51F7C131" w14:textId="073287EB" w:rsidR="00453B73" w:rsidRPr="005568C3" w:rsidRDefault="005568C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796D0D">
              <w:rPr>
                <w:rFonts w:ascii="Montserrat" w:hAnsi="Montserrat"/>
                <w:sz w:val="20"/>
                <w:szCs w:val="20"/>
                <w:highlight w:val="yellow"/>
              </w:rPr>
              <w:t xml:space="preserve">the width of the opening of the double doors through which disabled people in wheelchairs </w:t>
            </w:r>
            <w:proofErr w:type="gramStart"/>
            <w:r w:rsidRPr="00796D0D">
              <w:rPr>
                <w:rFonts w:ascii="Montserrat" w:hAnsi="Montserrat"/>
                <w:sz w:val="20"/>
                <w:szCs w:val="20"/>
                <w:highlight w:val="yellow"/>
              </w:rPr>
              <w:t>can board shall</w:t>
            </w:r>
            <w:proofErr w:type="gramEnd"/>
            <w:r w:rsidRPr="00796D0D">
              <w:rPr>
                <w:rFonts w:ascii="Montserrat" w:hAnsi="Montserrat"/>
                <w:sz w:val="20"/>
                <w:szCs w:val="20"/>
                <w:highlight w:val="yellow"/>
              </w:rPr>
              <w:t xml:space="preserve"> not be less than 1200 mm, the width of other doors is </w:t>
            </w:r>
            <w:r w:rsidRPr="00796D0D">
              <w:rPr>
                <w:rFonts w:ascii="Montserrat" w:hAnsi="Montserrat"/>
                <w:sz w:val="20"/>
                <w:szCs w:val="20"/>
                <w:highlight w:val="yellow"/>
              </w:rPr>
              <w:lastRenderedPageBreak/>
              <w:t>coordinated with the Authorized Body before the start of passenger transport services</w:t>
            </w:r>
            <w:r w:rsidR="00453B73" w:rsidRPr="005568C3">
              <w:rPr>
                <w:rFonts w:ascii="Montserrat" w:hAnsi="Montserrat"/>
                <w:sz w:val="20"/>
                <w:szCs w:val="20"/>
              </w:rPr>
              <w:t>;</w:t>
            </w:r>
          </w:p>
          <w:p w14:paraId="28BB5F6D"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with emergency door opening on the </w:t>
            </w:r>
            <w:proofErr w:type="gramStart"/>
            <w:r w:rsidRPr="005568C3">
              <w:rPr>
                <w:rFonts w:ascii="Montserrat" w:hAnsi="Montserrat"/>
                <w:sz w:val="20"/>
                <w:szCs w:val="20"/>
              </w:rPr>
              <w:t>outside;</w:t>
            </w:r>
            <w:proofErr w:type="gramEnd"/>
          </w:p>
          <w:p w14:paraId="37489E48"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when a door closes, the audible and light signals at that door (in the passenger compartment) must be </w:t>
            </w:r>
            <w:proofErr w:type="gramStart"/>
            <w:r w:rsidRPr="005568C3">
              <w:rPr>
                <w:rFonts w:ascii="Montserrat" w:hAnsi="Montserrat"/>
                <w:sz w:val="20"/>
                <w:szCs w:val="20"/>
              </w:rPr>
              <w:t>activated;</w:t>
            </w:r>
            <w:proofErr w:type="gramEnd"/>
          </w:p>
          <w:p w14:paraId="77ED0725" w14:textId="77777777" w:rsidR="00453B73" w:rsidRPr="005568C3" w:rsidRDefault="00453B73" w:rsidP="00453B73">
            <w:pPr>
              <w:pStyle w:val="ListParagraph"/>
              <w:numPr>
                <w:ilvl w:val="1"/>
                <w:numId w:val="30"/>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door is operated in two ways:</w:t>
            </w:r>
          </w:p>
          <w:p w14:paraId="5B381239" w14:textId="77777777" w:rsidR="00453B73" w:rsidRPr="005568C3" w:rsidRDefault="00453B73" w:rsidP="00453B73">
            <w:pPr>
              <w:pStyle w:val="ListParagraph"/>
              <w:numPr>
                <w:ilvl w:val="2"/>
                <w:numId w:val="30"/>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from the driver's workstation, with the possibility of opening all the doors at the same time or </w:t>
            </w:r>
            <w:proofErr w:type="gramStart"/>
            <w:r w:rsidRPr="005568C3">
              <w:rPr>
                <w:rFonts w:ascii="Montserrat" w:hAnsi="Montserrat"/>
                <w:sz w:val="20"/>
                <w:szCs w:val="20"/>
              </w:rPr>
              <w:t>individually;</w:t>
            </w:r>
            <w:proofErr w:type="gramEnd"/>
          </w:p>
          <w:p w14:paraId="111FF13F" w14:textId="77777777" w:rsidR="00453B73" w:rsidRPr="005568C3" w:rsidRDefault="00453B73" w:rsidP="00453B73">
            <w:pPr>
              <w:pStyle w:val="ListParagraph"/>
              <w:numPr>
                <w:ilvl w:val="2"/>
                <w:numId w:val="30"/>
              </w:numPr>
              <w:tabs>
                <w:tab w:val="left" w:pos="787"/>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1176BDE1"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135F18DD"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Other requirements for passenger service doors are given in Annex 2 of the Technical Specification.</w:t>
            </w:r>
          </w:p>
          <w:p w14:paraId="42498BA2"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5568C3">
              <w:rPr>
                <w:rFonts w:ascii="Montserrat" w:hAnsi="Montserrat"/>
                <w:sz w:val="20"/>
                <w:szCs w:val="20"/>
              </w:rPr>
              <w:t>closed, and</w:t>
            </w:r>
            <w:proofErr w:type="gramEnd"/>
            <w:r w:rsidRPr="005568C3">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r>
      <w:tr w:rsidR="00453B73" w:rsidRPr="005568C3" w14:paraId="6045B026"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8A40540"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Vehicle access ramp (for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76A197B"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A ramp shall be provided at the passenger service door for the access of a wheelchair for a person with reduced mobility or a stroller for child/</w:t>
            </w:r>
            <w:proofErr w:type="gramStart"/>
            <w:r w:rsidRPr="005568C3">
              <w:rPr>
                <w:rFonts w:ascii="Montserrat" w:hAnsi="Montserrat"/>
                <w:sz w:val="20"/>
                <w:szCs w:val="20"/>
              </w:rPr>
              <w:t>infant;</w:t>
            </w:r>
            <w:proofErr w:type="gramEnd"/>
          </w:p>
          <w:p w14:paraId="5C60441F"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The ramp must be able to support a load of at least 350 kg. </w:t>
            </w:r>
          </w:p>
          <w:p w14:paraId="74223B31"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453B73" w:rsidRPr="005568C3" w14:paraId="3B772CB5"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C838AA1"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D6A20C0"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 xml:space="preserve">The turning circle of the vehicle shall not exceed 12,5 m (Annex 11, </w:t>
            </w:r>
            <w:del w:id="54" w:author="Author">
              <w:r w:rsidRPr="005568C3" w:rsidDel="00452B1C">
                <w:rPr>
                  <w:rFonts w:ascii="Montserrat" w:hAnsi="Montserrat"/>
                  <w:sz w:val="20"/>
                  <w:szCs w:val="20"/>
                </w:rPr>
                <w:delText xml:space="preserve">paragraph </w:delText>
              </w:r>
            </w:del>
            <w:ins w:id="55" w:author="Author">
              <w:r w:rsidRPr="005568C3">
                <w:rPr>
                  <w:rFonts w:ascii="Montserrat" w:hAnsi="Montserrat"/>
                  <w:sz w:val="20"/>
                  <w:szCs w:val="20"/>
                </w:rPr>
                <w:t xml:space="preserve">point </w:t>
              </w:r>
            </w:ins>
            <w:r w:rsidRPr="005568C3">
              <w:rPr>
                <w:rFonts w:ascii="Montserrat" w:hAnsi="Montserrat"/>
                <w:sz w:val="20"/>
                <w:szCs w:val="20"/>
              </w:rPr>
              <w:t xml:space="preserve">3.4, to </w:t>
            </w:r>
            <w:ins w:id="56" w:author="Author">
              <w:r w:rsidRPr="005568C3">
                <w:rPr>
                  <w:rFonts w:ascii="Montserrat" w:hAnsi="Montserrat"/>
                  <w:sz w:val="20"/>
                  <w:szCs w:val="20"/>
                </w:rPr>
                <w:t xml:space="preserve">UN/ECE </w:t>
              </w:r>
            </w:ins>
            <w:del w:id="57" w:author="Author">
              <w:r w:rsidRPr="005568C3" w:rsidDel="00452B1C">
                <w:rPr>
                  <w:rFonts w:ascii="Montserrat" w:hAnsi="Montserrat"/>
                  <w:sz w:val="20"/>
                  <w:szCs w:val="20"/>
                </w:rPr>
                <w:delText xml:space="preserve">United Nations Economic Commission for Europe (UNECE) </w:delText>
              </w:r>
            </w:del>
            <w:r w:rsidRPr="005568C3">
              <w:rPr>
                <w:rFonts w:ascii="Montserrat" w:hAnsi="Montserrat"/>
                <w:sz w:val="20"/>
                <w:szCs w:val="20"/>
              </w:rPr>
              <w:t>Regulation No 107 "Uniform provisions concerning the approval of vehicles of category M</w:t>
            </w:r>
            <w:r w:rsidRPr="005568C3">
              <w:rPr>
                <w:rFonts w:ascii="Montserrat" w:hAnsi="Montserrat"/>
                <w:sz w:val="20"/>
                <w:szCs w:val="20"/>
                <w:vertAlign w:val="subscript"/>
              </w:rPr>
              <w:t>3</w:t>
            </w:r>
            <w:r w:rsidRPr="005568C3">
              <w:rPr>
                <w:rFonts w:ascii="Montserrat" w:hAnsi="Montserrat"/>
                <w:sz w:val="20"/>
                <w:szCs w:val="20"/>
              </w:rPr>
              <w:t xml:space="preserve">  with regard to their general construction" [2015/922]</w:t>
            </w:r>
            <w:ins w:id="58" w:author="Author">
              <w:r w:rsidRPr="005568C3">
                <w:rPr>
                  <w:rFonts w:ascii="Montserrat" w:hAnsi="Montserrat"/>
                  <w:sz w:val="20"/>
                  <w:szCs w:val="20"/>
                </w:rPr>
                <w:t>.</w:t>
              </w:r>
            </w:ins>
            <w:del w:id="59" w:author="Author">
              <w:r w:rsidRPr="005568C3" w:rsidDel="007C2D81">
                <w:rPr>
                  <w:rFonts w:ascii="Montserrat" w:hAnsi="Montserrat"/>
                  <w:sz w:val="20"/>
                  <w:szCs w:val="20"/>
                </w:rPr>
                <w:delText>).</w:delText>
              </w:r>
            </w:del>
          </w:p>
        </w:tc>
      </w:tr>
      <w:tr w:rsidR="00453B73" w:rsidRPr="005568C3" w14:paraId="67857E73"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5FAF61E"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C0B8F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568C3">
              <w:rPr>
                <w:rFonts w:ascii="Montserrat" w:hAnsi="Montserrat"/>
                <w:sz w:val="20"/>
                <w:szCs w:val="20"/>
              </w:rPr>
              <w:t>The steering wheel must be installed on the left side of the vehicle.</w:t>
            </w:r>
          </w:p>
        </w:tc>
      </w:tr>
      <w:tr w:rsidR="00453B73" w:rsidRPr="005568C3" w14:paraId="1E69C52C"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750F8FE"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86CDB60"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flag holder shall </w:t>
            </w:r>
            <w:proofErr w:type="gramStart"/>
            <w:r w:rsidRPr="005568C3">
              <w:rPr>
                <w:rFonts w:ascii="Montserrat" w:hAnsi="Montserrat"/>
                <w:sz w:val="20"/>
                <w:szCs w:val="20"/>
              </w:rPr>
              <w:t>be located in</w:t>
            </w:r>
            <w:proofErr w:type="gramEnd"/>
            <w:r w:rsidRPr="005568C3">
              <w:rPr>
                <w:rFonts w:ascii="Montserrat" w:hAnsi="Montserrat"/>
                <w:sz w:val="20"/>
                <w:szCs w:val="20"/>
              </w:rPr>
              <w:t xml:space="preserve"> the upper front part of the vehicle on both sides of the vehicle. </w:t>
            </w:r>
          </w:p>
          <w:p w14:paraId="1328C712"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5568C3">
              <w:rPr>
                <w:rStyle w:val="ui-provider"/>
                <w:rFonts w:ascii="Montserrat" w:hAnsi="Montserrat"/>
                <w:sz w:val="20"/>
                <w:szCs w:val="20"/>
              </w:rPr>
              <w:t>diameter of the shaft is 15 or 16 mm.</w:t>
            </w:r>
          </w:p>
        </w:tc>
      </w:tr>
      <w:tr w:rsidR="00453B73" w:rsidRPr="005568C3" w14:paraId="7FDA7B42"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ABDF556"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 xml:space="preserve">Flooring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479C19A"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requirements for vehicle floors are specified in Annex 2 of the Technical Specification.</w:t>
            </w:r>
          </w:p>
          <w:p w14:paraId="0E05173A" w14:textId="77777777" w:rsidR="00453B73" w:rsidRPr="00262C0E" w:rsidDel="00865FA9"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del w:id="60" w:author="Author"/>
                <w:rFonts w:ascii="Montserrat" w:hAnsi="Montserrat"/>
                <w:sz w:val="20"/>
                <w:szCs w:val="20"/>
                <w:highlight w:val="yellow"/>
              </w:rPr>
            </w:pPr>
            <w:ins w:id="61" w:author="Author">
              <w:del w:id="62" w:author="Author">
                <w:r w:rsidRPr="00262C0E" w:rsidDel="00865FA9">
                  <w:rPr>
                    <w:rFonts w:ascii="Montserrat" w:hAnsi="Montserrat"/>
                    <w:sz w:val="20"/>
                    <w:szCs w:val="20"/>
                    <w:highlight w:val="yellow"/>
                  </w:rPr>
                  <w:delText>T</w:delText>
                </w:r>
              </w:del>
              <w:r w:rsidRPr="00262C0E">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262C0E">
                <w:rPr>
                  <w:rFonts w:ascii="Montserrat" w:hAnsi="Montserrat"/>
                  <w:sz w:val="20"/>
                  <w:szCs w:val="20"/>
                  <w:highlight w:val="yellow"/>
                  <w:vertAlign w:val="superscript"/>
                  <w:lang w:val="lt-LT"/>
                </w:rPr>
                <w:footnoteReference w:id="7"/>
              </w:r>
              <w:r w:rsidRPr="00262C0E">
                <w:rPr>
                  <w:rFonts w:ascii="Montserrat" w:hAnsi="Montserrat"/>
                  <w:sz w:val="20"/>
                  <w:szCs w:val="20"/>
                  <w:highlight w:val="yellow"/>
                </w:rPr>
                <w:t xml:space="preserve"> "Uniform provisions concerning the approval of vehicles of category M</w:t>
              </w:r>
              <w:r w:rsidRPr="00262C0E">
                <w:rPr>
                  <w:rFonts w:ascii="Montserrat" w:hAnsi="Montserrat"/>
                  <w:sz w:val="20"/>
                  <w:szCs w:val="20"/>
                  <w:highlight w:val="yellow"/>
                  <w:vertAlign w:val="subscript"/>
                </w:rPr>
                <w:t>3</w:t>
              </w:r>
              <w:r w:rsidRPr="00262C0E">
                <w:rPr>
                  <w:rFonts w:ascii="Montserrat" w:hAnsi="Montserrat"/>
                  <w:sz w:val="20"/>
                  <w:szCs w:val="20"/>
                  <w:highlight w:val="yellow"/>
                </w:rPr>
                <w:t xml:space="preserve">  with regard to their general construction" [2015/922] Annex 8, point 3.1).</w:t>
              </w:r>
              <w:del w:id="65" w:author="Author">
                <w:r w:rsidRPr="00262C0E" w:rsidDel="00865FA9">
                  <w:rPr>
                    <w:rFonts w:ascii="Montserrat" w:hAnsi="Montserrat"/>
                    <w:sz w:val="20"/>
                    <w:szCs w:val="20"/>
                    <w:highlight w:val="yellow"/>
                  </w:rPr>
                  <w:delText>he height of the floor of all vehicles from the entry/exit step to the ground shall not exceed 320 mm (without kneeling function being turned on). Compliance with this clause may be subject to the requirements of UN/ECE Regulation No. 107</w:delText>
                </w:r>
                <w:r w:rsidRPr="00262C0E" w:rsidDel="00865FA9">
                  <w:rPr>
                    <w:rFonts w:ascii="Montserrat" w:hAnsi="Montserrat"/>
                    <w:sz w:val="20"/>
                    <w:szCs w:val="20"/>
                    <w:highlight w:val="yellow"/>
                    <w:vertAlign w:val="superscript"/>
                    <w:lang w:val="lt-LT"/>
                  </w:rPr>
                  <w:footnoteReference w:id="8"/>
                </w:r>
                <w:r w:rsidRPr="00262C0E" w:rsidDel="00865FA9">
                  <w:rPr>
                    <w:rFonts w:ascii="Montserrat" w:hAnsi="Montserrat"/>
                    <w:sz w:val="20"/>
                    <w:szCs w:val="20"/>
                    <w:highlight w:val="yellow"/>
                  </w:rPr>
                  <w:delText xml:space="preserve"> for class II buses, if required by the design of the vehicle.</w:delText>
                </w:r>
              </w:del>
            </w:ins>
            <w:del w:id="70" w:author="Author">
              <w:r w:rsidRPr="00262C0E" w:rsidDel="00865FA9">
                <w:rPr>
                  <w:rFonts w:ascii="Montserrat" w:hAnsi="Montserrat"/>
                  <w:sz w:val="20"/>
                  <w:szCs w:val="20"/>
                  <w:highlight w:val="yellow"/>
                </w:rPr>
                <w:delText>The height of the floor of all vehicles from the entry/exit step to the ground shall not exceed 320 mm (without kneeling function being turned on).</w:delText>
              </w:r>
            </w:del>
          </w:p>
          <w:p w14:paraId="7458BD38"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ins w:id="71" w:author="Author"/>
                <w:rFonts w:ascii="Montserrat" w:hAnsi="Montserrat"/>
                <w:sz w:val="20"/>
                <w:szCs w:val="20"/>
              </w:rPr>
            </w:pPr>
          </w:p>
          <w:p w14:paraId="0B60138B"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Passenger boarding/ alighting steps and floor edges are marked with bright contrasting markings and boarding step lighting.</w:t>
            </w:r>
          </w:p>
        </w:tc>
      </w:tr>
      <w:tr w:rsidR="00453B73" w:rsidRPr="005568C3" w14:paraId="39B0A115" w14:textId="77777777" w:rsidTr="00D44A1F">
        <w:trPr>
          <w:trHeight w:val="179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BB782EB"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265999" w14:textId="77777777" w:rsidR="00453B73" w:rsidRPr="005568C3" w:rsidRDefault="00453B73" w:rsidP="00453B73">
            <w:pPr>
              <w:pStyle w:val="ListParagraph"/>
              <w:numPr>
                <w:ilvl w:val="1"/>
                <w:numId w:val="30"/>
              </w:numPr>
              <w:suppressAutoHyphens w:val="0"/>
              <w:autoSpaceDN/>
              <w:spacing w:after="0" w:line="240" w:lineRule="auto"/>
              <w:ind w:left="0" w:hanging="15"/>
              <w:jc w:val="both"/>
              <w:textAlignment w:val="auto"/>
              <w:rPr>
                <w:rFonts w:ascii="Montserrat" w:hAnsi="Montserrat"/>
                <w:sz w:val="20"/>
                <w:szCs w:val="20"/>
              </w:rPr>
            </w:pPr>
            <w:r w:rsidRPr="005568C3">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3C480F89" w14:textId="77777777" w:rsidR="00453B73" w:rsidRPr="005568C3" w:rsidRDefault="00453B73" w:rsidP="00453B73">
            <w:pPr>
              <w:pStyle w:val="ListParagraph"/>
              <w:numPr>
                <w:ilvl w:val="1"/>
                <w:numId w:val="30"/>
              </w:numPr>
              <w:suppressAutoHyphens w:val="0"/>
              <w:autoSpaceDN/>
              <w:spacing w:after="0" w:line="240" w:lineRule="auto"/>
              <w:ind w:left="0" w:hanging="15"/>
              <w:jc w:val="both"/>
              <w:textAlignment w:val="auto"/>
              <w:rPr>
                <w:rFonts w:ascii="Montserrat" w:hAnsi="Montserrat"/>
                <w:sz w:val="20"/>
                <w:szCs w:val="20"/>
              </w:rPr>
            </w:pPr>
            <w:r w:rsidRPr="005568C3">
              <w:rPr>
                <w:rFonts w:ascii="Montserrat" w:hAnsi="Montserrat"/>
                <w:sz w:val="20"/>
                <w:szCs w:val="20"/>
              </w:rPr>
              <w:t>The auxiliary power source shall not use fossil fuels (diesel or similar). The auxiliary power source shall only be used for the HVAC system of the vehicle.</w:t>
            </w:r>
          </w:p>
          <w:p w14:paraId="3388C327" w14:textId="77777777" w:rsidR="00453B73" w:rsidRPr="00262C0E" w:rsidRDefault="00453B73" w:rsidP="00453B73">
            <w:pPr>
              <w:pStyle w:val="ListParagraph"/>
              <w:numPr>
                <w:ilvl w:val="1"/>
                <w:numId w:val="30"/>
              </w:numPr>
              <w:suppressAutoHyphens w:val="0"/>
              <w:autoSpaceDN/>
              <w:spacing w:after="0" w:line="240" w:lineRule="auto"/>
              <w:ind w:left="0" w:hanging="15"/>
              <w:jc w:val="both"/>
              <w:textAlignment w:val="auto"/>
              <w:rPr>
                <w:rFonts w:ascii="Montserrat" w:hAnsi="Montserrat"/>
                <w:sz w:val="20"/>
                <w:szCs w:val="20"/>
                <w:highlight w:val="yellow"/>
              </w:rPr>
            </w:pPr>
            <w:r w:rsidRPr="00262C0E">
              <w:rPr>
                <w:rFonts w:ascii="Montserrat" w:hAnsi="Montserrat"/>
                <w:sz w:val="20"/>
                <w:szCs w:val="20"/>
                <w:highlight w:val="yellow"/>
              </w:rPr>
              <w:t xml:space="preserve">An auxiliary power source shall be permitted for use in cold weather with an outside air temperature of </w:t>
            </w:r>
            <w:del w:id="72" w:author="Author">
              <w:r w:rsidRPr="00262C0E" w:rsidDel="00734990">
                <w:rPr>
                  <w:rFonts w:ascii="Montserrat" w:hAnsi="Montserrat"/>
                  <w:sz w:val="20"/>
                  <w:szCs w:val="20"/>
                  <w:highlight w:val="yellow"/>
                </w:rPr>
                <w:delText>-1</w:delText>
              </w:r>
            </w:del>
            <w:r w:rsidRPr="00262C0E">
              <w:rPr>
                <w:rFonts w:ascii="Montserrat" w:hAnsi="Montserrat"/>
                <w:sz w:val="20"/>
                <w:szCs w:val="20"/>
                <w:highlight w:val="yellow"/>
              </w:rPr>
              <w:t>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20B3747B" w14:textId="77777777" w:rsidR="00453B73" w:rsidRPr="005568C3" w:rsidRDefault="00453B73" w:rsidP="00453B73">
            <w:pPr>
              <w:pStyle w:val="ListParagraph"/>
              <w:numPr>
                <w:ilvl w:val="1"/>
                <w:numId w:val="30"/>
              </w:numPr>
              <w:suppressAutoHyphens w:val="0"/>
              <w:autoSpaceDN/>
              <w:spacing w:after="0" w:line="240" w:lineRule="auto"/>
              <w:ind w:left="0" w:hanging="15"/>
              <w:jc w:val="both"/>
              <w:textAlignment w:val="auto"/>
              <w:rPr>
                <w:rFonts w:ascii="Montserrat" w:hAnsi="Montserrat"/>
                <w:sz w:val="20"/>
                <w:szCs w:val="20"/>
              </w:rPr>
            </w:pPr>
            <w:r w:rsidRPr="005568C3">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1F8846D6"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air conditioning and heating of vehicles and the temperature in the vehicle compartment are given in Annex 2 of the Technical Specification.</w:t>
            </w:r>
          </w:p>
          <w:p w14:paraId="4A124367"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passenger compartment shall have at least 4 windows with lockable vents.</w:t>
            </w:r>
          </w:p>
        </w:tc>
      </w:tr>
      <w:tr w:rsidR="00453B73" w:rsidRPr="005568C3" w14:paraId="6C2AF3A3"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820743A"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 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17A77E" w14:textId="77777777" w:rsidR="00453B73" w:rsidRPr="00262C0E"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262C0E">
              <w:rPr>
                <w:rFonts w:ascii="Montserrat" w:hAnsi="Montserrat"/>
                <w:sz w:val="20"/>
                <w:szCs w:val="20"/>
                <w:highlight w:val="yellow"/>
              </w:rPr>
              <w:t>The requirements for the decoration of the vehicles are set out in Annex 2 of the Technical Specification.</w:t>
            </w:r>
          </w:p>
          <w:p w14:paraId="46815F1F" w14:textId="77777777" w:rsidR="00453B73" w:rsidRPr="00262C0E"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cs="Calibri"/>
                <w:sz w:val="20"/>
                <w:szCs w:val="20"/>
                <w:highlight w:val="yellow"/>
              </w:rPr>
            </w:pPr>
            <w:ins w:id="73" w:author="Author">
              <w:r w:rsidRPr="00262C0E">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262C0E">
                <w:rPr>
                  <w:rFonts w:ascii="Montserrat" w:hAnsi="Montserrat"/>
                  <w:sz w:val="20"/>
                  <w:szCs w:val="20"/>
                  <w:highlight w:val="yellow"/>
                </w:rPr>
                <w:t>color</w:t>
              </w:r>
              <w:proofErr w:type="spellEnd"/>
              <w:r w:rsidRPr="00262C0E">
                <w:rPr>
                  <w:rFonts w:ascii="Montserrat" w:hAnsi="Montserrat"/>
                  <w:sz w:val="20"/>
                  <w:szCs w:val="20"/>
                  <w:highlight w:val="yellow"/>
                </w:rPr>
                <w:t xml:space="preserve"> codes shall be agreed with the </w:t>
              </w:r>
              <w:r w:rsidRPr="00262C0E">
                <w:rPr>
                  <w:rFonts w:ascii="Montserrat" w:hAnsi="Montserrat"/>
                  <w:sz w:val="20"/>
                  <w:szCs w:val="20"/>
                  <w:highlight w:val="yellow"/>
                </w:rPr>
                <w:lastRenderedPageBreak/>
                <w:t>Authorized Body prior to the commencement of passenger transport services. The paint used for the exterior of the vehicles must be able to withstand regular washing of the vehicle (e.g. with brushes, high-pressure water jets) and to environmental influences.</w:t>
              </w:r>
            </w:ins>
            <w:del w:id="74" w:author="Author">
              <w:r w:rsidRPr="00262C0E" w:rsidDel="00734990">
                <w:rPr>
                  <w:rFonts w:ascii="Montserrat" w:hAnsi="Montserrat"/>
                  <w:sz w:val="20"/>
                  <w:szCs w:val="20"/>
                  <w:highlight w:val="yellow"/>
                </w:rPr>
                <w:delText>The paint used for the exterior of the vehicles is RAL 3000 (Pantone 1805C/U). The paint used for the exterior painting of vehicles must be able to withstand regular washing of the vehicle (e.g. with brushes, high-pressure water jets) and to environmental influences.</w:delText>
              </w:r>
            </w:del>
          </w:p>
        </w:tc>
      </w:tr>
      <w:tr w:rsidR="00453B73" w:rsidRPr="005568C3" w14:paraId="0C97DE57"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6D1AA14"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4769076"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Vehicle windows must be made of safety (toughened) glass.</w:t>
            </w:r>
          </w:p>
          <w:p w14:paraId="0390FED9"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 Passenger boarding door glass shall cover at least 50% of the door area.</w:t>
            </w:r>
          </w:p>
          <w:p w14:paraId="6C8D8799"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front display shall be located at the front of the vehicle, in the upper part of the windscreen or above the windscreen.</w:t>
            </w:r>
          </w:p>
        </w:tc>
      </w:tr>
      <w:tr w:rsidR="00453B73" w:rsidRPr="005568C3" w14:paraId="7A9E4FD9"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939567E"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Interior lighting / exterior lighting, lights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B80407"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passenger compartment shall be equipped with partial (night) and full (day) passenger compartment lighting.</w:t>
            </w:r>
          </w:p>
          <w:p w14:paraId="197F5BB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Passenger compartment lights shall be so arranged as to provide illumination of the passenger compartment and the passenger service door without dazzling the driver.</w:t>
            </w:r>
          </w:p>
          <w:p w14:paraId="45EEF0F2"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There shall be boarding step lighting at the passenger service doors. The lights must automatically switch on when the door is opened and off when it is closed.</w:t>
            </w:r>
          </w:p>
        </w:tc>
      </w:tr>
      <w:tr w:rsidR="00453B73" w:rsidRPr="005568C3" w14:paraId="66750DC9"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66A332A"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Loudspeakers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339AB7F"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453B73" w:rsidRPr="005568C3" w14:paraId="58A2F9E1"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39ED261"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Information System</w:t>
            </w:r>
          </w:p>
          <w:p w14:paraId="6EF99E77" w14:textId="77777777" w:rsidR="00453B73" w:rsidRPr="005568C3" w:rsidRDefault="00453B73" w:rsidP="00D44A1F">
            <w:pPr>
              <w:tabs>
                <w:tab w:val="left" w:pos="360"/>
              </w:tabs>
              <w:suppressAutoHyphens w:val="0"/>
              <w:autoSpaceDN/>
              <w:spacing w:after="0" w:line="240" w:lineRule="auto"/>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9412327"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52EE8CF9"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24A30566"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Passenger information system components, including LED or LCD displays, shall be capable of operating throughout the working day (during all the journeys).</w:t>
            </w:r>
          </w:p>
          <w:p w14:paraId="1D12E4D6"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78E1A3DB"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w:t>
            </w:r>
            <w:r w:rsidRPr="005568C3">
              <w:rPr>
                <w:rFonts w:ascii="Montserrat" w:hAnsi="Montserrat"/>
                <w:sz w:val="20"/>
                <w:szCs w:val="20"/>
              </w:rPr>
              <w:lastRenderedPageBreak/>
              <w:t xml:space="preserve">maximum dimensions of the window or the cavity above the window. </w:t>
            </w:r>
          </w:p>
          <w:p w14:paraId="0357F8A8"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60EAEE51" w14:textId="77777777" w:rsidR="00453B73" w:rsidRPr="005568C3"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p w14:paraId="2FC5767D" w14:textId="77777777" w:rsidR="00453B73" w:rsidRPr="00262C0E" w:rsidRDefault="00453B73" w:rsidP="00453B73">
            <w:pPr>
              <w:pStyle w:val="ListParagraph"/>
              <w:numPr>
                <w:ilvl w:val="1"/>
                <w:numId w:val="30"/>
              </w:numPr>
              <w:suppressAutoHyphens w:val="0"/>
              <w:autoSpaceDN/>
              <w:spacing w:after="0" w:line="240" w:lineRule="auto"/>
              <w:ind w:left="0" w:firstLine="0"/>
              <w:jc w:val="both"/>
              <w:textAlignment w:val="auto"/>
              <w:rPr>
                <w:rFonts w:ascii="Montserrat" w:hAnsi="Montserrat"/>
                <w:sz w:val="20"/>
                <w:szCs w:val="20"/>
                <w:highlight w:val="yellow"/>
              </w:rPr>
            </w:pPr>
            <w:r w:rsidRPr="00262C0E">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ins w:id="75" w:author="Author">
              <w:r w:rsidRPr="00262C0E">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ins>
            <w:del w:id="76" w:author="Author">
              <w:r w:rsidRPr="00262C0E" w:rsidDel="00734990">
                <w:rPr>
                  <w:rFonts w:ascii="Montserrat" w:hAnsi="Montserrat"/>
                  <w:sz w:val="20"/>
                  <w:szCs w:val="20"/>
                  <w:highlight w:val="yellow"/>
                </w:rPr>
                <w:delText>The size of this display shall be chosen to the maximum extent possible within the dimensions of the window or cavity of the display above the window.</w:delText>
              </w:r>
            </w:del>
          </w:p>
          <w:p w14:paraId="455F63D0"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 xml:space="preserve">The vehicles shall be equipped with 4 internal displays with an LCD TFT screen or equivalent technology and a diagonal of at least 29 inches. </w:t>
            </w:r>
          </w:p>
          <w:p w14:paraId="77850A8F"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p w14:paraId="45F314A6"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196BF228"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lastRenderedPageBreak/>
              <w:t>The method of transmission of data updates (audio, route information, promotional videos displayed on internal display screens) shall be remote.</w:t>
            </w:r>
          </w:p>
          <w:p w14:paraId="5D35B7CE"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jc w:val="both"/>
              <w:textAlignment w:val="auto"/>
              <w:rPr>
                <w:rFonts w:ascii="Montserrat" w:hAnsi="Montserrat"/>
                <w:sz w:val="20"/>
                <w:szCs w:val="20"/>
              </w:rPr>
            </w:pPr>
            <w:r w:rsidRPr="005568C3">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proofErr w:type="gramStart"/>
            <w:r w:rsidRPr="005568C3">
              <w:rPr>
                <w:rFonts w:ascii="Montserrat" w:hAnsi="Montserrat"/>
                <w:sz w:val="20"/>
                <w:szCs w:val="20"/>
              </w:rPr>
              <w:t>non stop</w:t>
            </w:r>
            <w:proofErr w:type="spellEnd"/>
            <w:proofErr w:type="gramEnd"/>
            <w:r w:rsidRPr="005568C3">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70D93A6A" w14:textId="77777777" w:rsidR="00453B73" w:rsidRPr="005568C3" w:rsidRDefault="00453B73" w:rsidP="00453B73">
            <w:pPr>
              <w:pStyle w:val="ListParagraph"/>
              <w:numPr>
                <w:ilvl w:val="1"/>
                <w:numId w:val="30"/>
              </w:numPr>
              <w:tabs>
                <w:tab w:val="left" w:pos="901"/>
              </w:tabs>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display controller must have the technical capability to connect third-party equipment via a LAN network.</w:t>
            </w:r>
          </w:p>
        </w:tc>
      </w:tr>
      <w:tr w:rsidR="00453B73" w:rsidRPr="005568C3" w14:paraId="0EDA888E"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F5912DD"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735983B"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Passenger seats shall be individual (separate), consisting of a separate backrest and padded seat base made of plastic. </w:t>
            </w:r>
          </w:p>
          <w:p w14:paraId="7E1DD14B"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Seats must be resistant to wear, dirt and breakage.</w:t>
            </w:r>
          </w:p>
          <w:p w14:paraId="58F31D7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Two folding single seats in the standing compartment next to the disabled person's seat or equivalent should be equipped.</w:t>
            </w:r>
          </w:p>
          <w:p w14:paraId="01BF05FA"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A wheelchair space must be provided, including a backrest. It shall be equipped with a STOP button (with light indication) and a wheelchair attachment.</w:t>
            </w:r>
          </w:p>
          <w:p w14:paraId="1854F8D3"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seating layout, colour scheme and material shall be agreed with the Authorized Body prior to the commencement of the provision of the passenger transportation services.</w:t>
            </w:r>
          </w:p>
        </w:tc>
      </w:tr>
      <w:tr w:rsidR="00453B73" w:rsidRPr="005568C3" w14:paraId="0597B885"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0B56827"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69A5B0"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Requirements for passenger compartment handrails, handholds are given in Annex 2 of the Technical Specification. </w:t>
            </w:r>
          </w:p>
          <w:p w14:paraId="42064527"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One bin must be installed at the driver's workstation.</w:t>
            </w:r>
          </w:p>
        </w:tc>
      </w:tr>
      <w:tr w:rsidR="00453B73" w:rsidRPr="005568C3" w14:paraId="1EC79DD2" w14:textId="77777777" w:rsidTr="00D44A1F">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88E8781"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Wi-Fi internet system and universal connectors (USB Type-C) must be equipped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F13ABF"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Wi-Fi technology are set out in Annex 2 to the Technical Specification.</w:t>
            </w:r>
          </w:p>
          <w:p w14:paraId="0767BE41"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 xml:space="preserve">The Wi-Fi device (router) must be installed in the vehicle in such a way that it is protected and out of the reach of passengers. </w:t>
            </w:r>
          </w:p>
          <w:p w14:paraId="31FA89A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73805EF4"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the universal connector (USB Type-C) are given in Annex 2 of the Technical Specification.</w:t>
            </w:r>
          </w:p>
        </w:tc>
      </w:tr>
      <w:tr w:rsidR="00453B73" w:rsidRPr="005568C3" w14:paraId="6BAA53FC" w14:textId="77777777" w:rsidTr="00D44A1F">
        <w:trPr>
          <w:trHeight w:val="647"/>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AFE3968"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ED4CD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automatic passenger counting equipment are given in Annex 2 of the Technical Specification.</w:t>
            </w:r>
          </w:p>
        </w:tc>
      </w:tr>
      <w:tr w:rsidR="00453B73" w:rsidRPr="005568C3" w14:paraId="4374B266" w14:textId="77777777" w:rsidTr="00D44A1F">
        <w:trPr>
          <w:trHeight w:val="62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064D001"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8C67BE"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requirements for interior and exterior CCTV camera equipment are given in Annex 2 of the Technical Specification.</w:t>
            </w:r>
          </w:p>
        </w:tc>
      </w:tr>
      <w:tr w:rsidR="00453B73" w:rsidRPr="005568C3" w14:paraId="712414E6" w14:textId="77777777" w:rsidTr="00D44A1F">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EECDB21"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lastRenderedPageBreak/>
              <w:t>Alcohol interlock</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9F664B"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ins w:id="77" w:author="Author">
              <w:r w:rsidRPr="005568C3">
                <w:rPr>
                  <w:rFonts w:ascii="Montserrat" w:hAnsi="Montserrat"/>
                  <w:sz w:val="20"/>
                  <w:szCs w:val="20"/>
                </w:rPr>
                <w:t>The vehicle shall be equipped with an alcohol interlock device which shall comply with the Lithuanian standard LST EN 50436-2:2014 (or equivalent) “</w:t>
              </w:r>
              <w:r w:rsidRPr="005568C3">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5568C3">
                <w:rPr>
                  <w:rFonts w:ascii="Montserrat" w:hAnsi="Montserrat"/>
                  <w:sz w:val="20"/>
                  <w:szCs w:val="20"/>
                </w:rPr>
                <w:t>.</w:t>
              </w:r>
            </w:ins>
            <w:del w:id="78" w:author="Author">
              <w:r w:rsidRPr="005568C3" w:rsidDel="00734990">
                <w:rPr>
                  <w:rFonts w:ascii="Montserrat" w:hAnsi="Montserrat"/>
                  <w:sz w:val="20"/>
                  <w:szCs w:val="20"/>
                </w:rPr>
                <w:delText>The vehicle shall be equipped with an alcohol interlock device which shall comply with the Lithuanian standard LST EN 50436-2:2023 (or equivalent) “</w:delText>
              </w:r>
              <w:r w:rsidRPr="005568C3" w:rsidDel="00734990">
                <w:rPr>
                  <w:rFonts w:ascii="Montserrat" w:hAnsi="Montserrat"/>
                  <w:sz w:val="20"/>
                  <w:szCs w:val="20"/>
                  <w:lang w:val="en-US"/>
                </w:rPr>
                <w:delText>Alcohol interlocks - Test methods and performance requirements - Part 1: Instruments having a mouthpiece and measuring breath alcohol for drink-driving-offender programs and general preventive use”</w:delText>
              </w:r>
              <w:r w:rsidRPr="005568C3" w:rsidDel="00734990">
                <w:rPr>
                  <w:rFonts w:ascii="Montserrat" w:hAnsi="Montserrat"/>
                  <w:sz w:val="20"/>
                  <w:szCs w:val="20"/>
                </w:rPr>
                <w:delText>.</w:delText>
              </w:r>
            </w:del>
          </w:p>
        </w:tc>
      </w:tr>
      <w:tr w:rsidR="00453B73" w:rsidRPr="005568C3" w:rsidDel="00197698" w14:paraId="199F38FA" w14:textId="77777777" w:rsidTr="00D44A1F">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042AA9A" w14:textId="77777777" w:rsidR="00453B73" w:rsidRPr="005568C3" w:rsidDel="00197698"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9790E9" w14:textId="77777777" w:rsidR="00453B73" w:rsidRPr="005568C3" w:rsidDel="00197698"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In accordance with the legislation of the Republic of Lithuania in force on the date of issue of the certificate of conformity of the vehicle.</w:t>
            </w:r>
          </w:p>
        </w:tc>
      </w:tr>
      <w:tr w:rsidR="00453B73" w:rsidRPr="005568C3" w14:paraId="16AA14C6" w14:textId="77777777" w:rsidTr="00D44A1F">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C598BBE"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E-ticket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529EFC"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hardware requirements for the e-ticket are set out in Annex 3 of the Technical Specification.</w:t>
            </w:r>
          </w:p>
        </w:tc>
      </w:tr>
      <w:tr w:rsidR="00453B73" w:rsidRPr="005568C3" w14:paraId="05E65394" w14:textId="77777777" w:rsidTr="00D44A1F">
        <w:trPr>
          <w:trHeight w:val="79"/>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5EBA0A3" w14:textId="77777777" w:rsidR="00453B73" w:rsidRPr="005568C3" w:rsidRDefault="00453B73" w:rsidP="00453B73">
            <w:pPr>
              <w:pStyle w:val="ListParagraph"/>
              <w:numPr>
                <w:ilvl w:val="0"/>
                <w:numId w:val="30"/>
              </w:numPr>
              <w:tabs>
                <w:tab w:val="left" w:pos="360"/>
              </w:tabs>
              <w:suppressAutoHyphens w:val="0"/>
              <w:autoSpaceDN/>
              <w:spacing w:after="0" w:line="240" w:lineRule="auto"/>
              <w:ind w:left="0" w:firstLine="0"/>
              <w:textAlignment w:val="auto"/>
              <w:rPr>
                <w:rFonts w:ascii="Montserrat" w:hAnsi="Montserrat"/>
                <w:sz w:val="20"/>
                <w:szCs w:val="20"/>
              </w:rPr>
            </w:pPr>
            <w:r w:rsidRPr="005568C3">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7E433E" w14:textId="77777777" w:rsidR="00453B73" w:rsidRPr="005568C3" w:rsidRDefault="00453B73" w:rsidP="00453B73">
            <w:pPr>
              <w:pStyle w:val="ListParagraph"/>
              <w:numPr>
                <w:ilvl w:val="1"/>
                <w:numId w:val="30"/>
              </w:numPr>
              <w:suppressAutoHyphens w:val="0"/>
              <w:autoSpaceDN/>
              <w:spacing w:after="0" w:line="240" w:lineRule="auto"/>
              <w:ind w:left="0" w:firstLine="0"/>
              <w:contextualSpacing w:val="0"/>
              <w:jc w:val="both"/>
              <w:textAlignment w:val="auto"/>
              <w:rPr>
                <w:rFonts w:ascii="Montserrat" w:hAnsi="Montserrat"/>
                <w:sz w:val="20"/>
                <w:szCs w:val="20"/>
              </w:rPr>
            </w:pPr>
            <w:r w:rsidRPr="005568C3">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12EFDA45" w14:textId="77777777" w:rsidR="00D97BA4" w:rsidRPr="005568C3"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2290F7DA" w14:textId="77777777" w:rsidR="00B34304" w:rsidRPr="005568C3" w:rsidRDefault="00B34304" w:rsidP="00B34304">
      <w:pPr>
        <w:tabs>
          <w:tab w:val="left" w:pos="1843"/>
        </w:tabs>
        <w:spacing w:after="0" w:line="240" w:lineRule="auto"/>
        <w:jc w:val="center"/>
        <w:textAlignment w:val="auto"/>
        <w:rPr>
          <w:rFonts w:ascii="Montserrat" w:hAnsi="Montserrat" w:cs="Arial"/>
          <w:b/>
          <w:sz w:val="20"/>
          <w:szCs w:val="20"/>
        </w:rPr>
      </w:pPr>
      <w:r w:rsidRPr="005568C3">
        <w:rPr>
          <w:rFonts w:ascii="Montserrat" w:hAnsi="Montserrat"/>
          <w:b/>
          <w:sz w:val="20"/>
          <w:szCs w:val="20"/>
        </w:rPr>
        <w:t>IV. ANNEXES TO THE TECHNICAL SPECIFICATION</w:t>
      </w:r>
    </w:p>
    <w:p w14:paraId="2E812117" w14:textId="77777777" w:rsidR="00B34304" w:rsidRPr="005568C3" w:rsidRDefault="00B34304" w:rsidP="00B34304">
      <w:pPr>
        <w:tabs>
          <w:tab w:val="left" w:pos="1843"/>
        </w:tabs>
        <w:spacing w:after="0" w:line="240" w:lineRule="auto"/>
        <w:jc w:val="center"/>
        <w:textAlignment w:val="auto"/>
        <w:rPr>
          <w:rFonts w:ascii="Montserrat" w:hAnsi="Montserrat" w:cs="Arial"/>
          <w:b/>
          <w:sz w:val="20"/>
          <w:szCs w:val="20"/>
          <w:lang w:eastAsia="en-US"/>
        </w:rPr>
      </w:pPr>
    </w:p>
    <w:p w14:paraId="2ADF405B" w14:textId="77777777" w:rsidR="00B34304" w:rsidRPr="005568C3" w:rsidRDefault="00B34304" w:rsidP="00D95E98">
      <w:pPr>
        <w:pStyle w:val="ListParagraph"/>
        <w:numPr>
          <w:ilvl w:val="3"/>
          <w:numId w:val="1"/>
        </w:numPr>
        <w:tabs>
          <w:tab w:val="left" w:pos="993"/>
        </w:tabs>
        <w:spacing w:after="0"/>
        <w:ind w:left="0" w:firstLine="576"/>
        <w:jc w:val="both"/>
        <w:rPr>
          <w:rFonts w:ascii="Montserrat" w:hAnsi="Montserrat"/>
          <w:sz w:val="20"/>
          <w:szCs w:val="20"/>
        </w:rPr>
      </w:pPr>
      <w:r w:rsidRPr="005568C3">
        <w:rPr>
          <w:rFonts w:ascii="Montserrat" w:hAnsi="Montserrat"/>
          <w:sz w:val="20"/>
          <w:szCs w:val="20"/>
        </w:rPr>
        <w:t xml:space="preserve">The Technical Specification has 4 (four) annexes which form an integral part of the Technical Specification: </w:t>
      </w:r>
    </w:p>
    <w:p w14:paraId="4722D3C6"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8425EAD"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69BD3B1"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336A18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BE2EB37"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159F0F4"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D984D6D"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8955414"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0999A0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90CD68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60EC047"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38D8D29"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4C5CD97"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63DE04B"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A0745FC"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8C07A26"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B77710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1A5292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689A4573"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129A010"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B537EDD"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73FCDC5"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60291CC"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E0E4D5C" w14:textId="77777777" w:rsidR="00B8406B" w:rsidRPr="005568C3" w:rsidRDefault="00B8406B" w:rsidP="00B8406B">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4711A9C" w14:textId="5BA041EF" w:rsidR="00B34304" w:rsidRPr="005568C3" w:rsidRDefault="00B34304" w:rsidP="00B8406B">
      <w:pPr>
        <w:widowControl w:val="0"/>
        <w:numPr>
          <w:ilvl w:val="1"/>
          <w:numId w:val="28"/>
        </w:numPr>
        <w:tabs>
          <w:tab w:val="left" w:pos="142"/>
          <w:tab w:val="left" w:pos="360"/>
          <w:tab w:val="left" w:pos="810"/>
          <w:tab w:val="left" w:pos="1260"/>
          <w:tab w:val="left" w:pos="1350"/>
        </w:tabs>
        <w:suppressAutoHyphens w:val="0"/>
        <w:autoSpaceDN/>
        <w:spacing w:after="0"/>
        <w:ind w:left="1008"/>
        <w:contextualSpacing/>
        <w:jc w:val="both"/>
        <w:textAlignment w:val="auto"/>
        <w:rPr>
          <w:rFonts w:ascii="Montserrat" w:hAnsi="Montserrat"/>
          <w:bCs/>
          <w:sz w:val="20"/>
          <w:szCs w:val="20"/>
        </w:rPr>
      </w:pPr>
      <w:r w:rsidRPr="005568C3">
        <w:rPr>
          <w:rFonts w:ascii="Montserrat" w:hAnsi="Montserrat"/>
          <w:bCs/>
          <w:sz w:val="20"/>
          <w:szCs w:val="20"/>
        </w:rPr>
        <w:t xml:space="preserve">     Annex 1. “Provisional schedules of public transport routes</w:t>
      </w:r>
      <w:proofErr w:type="gramStart"/>
      <w:r w:rsidR="002C70CD" w:rsidRPr="005568C3">
        <w:rPr>
          <w:rFonts w:ascii="Montserrat" w:hAnsi="Montserrat"/>
          <w:bCs/>
          <w:sz w:val="20"/>
          <w:szCs w:val="20"/>
        </w:rPr>
        <w:t>”</w:t>
      </w:r>
      <w:r w:rsidR="003F043A" w:rsidRPr="005568C3">
        <w:rPr>
          <w:rFonts w:ascii="Montserrat" w:hAnsi="Montserrat"/>
          <w:bCs/>
          <w:sz w:val="20"/>
          <w:szCs w:val="20"/>
        </w:rPr>
        <w:t>;</w:t>
      </w:r>
      <w:proofErr w:type="gramEnd"/>
    </w:p>
    <w:p w14:paraId="72169F05" w14:textId="77777777" w:rsidR="00B34304" w:rsidRPr="005568C3" w:rsidRDefault="00B34304" w:rsidP="00B34304">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568C3">
        <w:rPr>
          <w:rFonts w:ascii="Montserrat" w:hAnsi="Montserrat"/>
          <w:bCs/>
          <w:sz w:val="20"/>
          <w:szCs w:val="20"/>
        </w:rPr>
        <w:t>Annex 2. “Requirements for the passenger transportation services provided and their quality</w:t>
      </w:r>
      <w:proofErr w:type="gramStart"/>
      <w:r w:rsidRPr="005568C3">
        <w:rPr>
          <w:rFonts w:ascii="Montserrat" w:hAnsi="Montserrat"/>
          <w:bCs/>
          <w:sz w:val="20"/>
          <w:szCs w:val="20"/>
        </w:rPr>
        <w:t>”;</w:t>
      </w:r>
      <w:proofErr w:type="gramEnd"/>
    </w:p>
    <w:p w14:paraId="68DF868A" w14:textId="7C1BF19E" w:rsidR="00B34304" w:rsidRPr="005568C3" w:rsidRDefault="00B34304" w:rsidP="00B34304">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568C3">
        <w:rPr>
          <w:rFonts w:ascii="Montserrat" w:hAnsi="Montserrat"/>
          <w:bCs/>
          <w:sz w:val="20"/>
          <w:szCs w:val="20"/>
        </w:rPr>
        <w:t>Annex 3. “Descriptions and requirements for the e-ticketing system and related equipment</w:t>
      </w:r>
      <w:proofErr w:type="gramStart"/>
      <w:r w:rsidR="002C70CD" w:rsidRPr="005568C3">
        <w:rPr>
          <w:rFonts w:ascii="Montserrat" w:hAnsi="Montserrat"/>
          <w:bCs/>
          <w:sz w:val="20"/>
          <w:szCs w:val="20"/>
        </w:rPr>
        <w:t>”</w:t>
      </w:r>
      <w:r w:rsidR="003F043A" w:rsidRPr="005568C3">
        <w:rPr>
          <w:rFonts w:ascii="Montserrat" w:hAnsi="Montserrat"/>
          <w:bCs/>
          <w:sz w:val="20"/>
          <w:szCs w:val="20"/>
        </w:rPr>
        <w:t>;</w:t>
      </w:r>
      <w:proofErr w:type="gramEnd"/>
    </w:p>
    <w:p w14:paraId="6239428F" w14:textId="4C8D9677" w:rsidR="00B34304" w:rsidRPr="005568C3" w:rsidRDefault="00B34304" w:rsidP="00B34304">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568C3">
        <w:rPr>
          <w:rFonts w:ascii="Montserrat" w:hAnsi="Montserrat"/>
          <w:bCs/>
          <w:sz w:val="20"/>
          <w:szCs w:val="20"/>
        </w:rPr>
        <w:t>Annex 4. “Approval of the compliance of the Carrier’s Tender to the Technical Specification</w:t>
      </w:r>
      <w:r w:rsidR="002C70CD" w:rsidRPr="005568C3">
        <w:rPr>
          <w:rFonts w:ascii="Montserrat" w:hAnsi="Montserrat"/>
          <w:bCs/>
          <w:sz w:val="20"/>
          <w:szCs w:val="20"/>
        </w:rPr>
        <w:t>”</w:t>
      </w:r>
      <w:r w:rsidR="003F043A" w:rsidRPr="005568C3">
        <w:rPr>
          <w:rFonts w:ascii="Montserrat" w:hAnsi="Montserrat"/>
          <w:bCs/>
          <w:sz w:val="20"/>
          <w:szCs w:val="20"/>
        </w:rPr>
        <w:t>.</w:t>
      </w:r>
    </w:p>
    <w:p w14:paraId="0CD9D952" w14:textId="77777777" w:rsidR="00B34304" w:rsidRPr="005568C3" w:rsidRDefault="00B34304" w:rsidP="004E750A">
      <w:pPr>
        <w:pStyle w:val="ListParagraph"/>
        <w:widowControl w:val="0"/>
        <w:tabs>
          <w:tab w:val="left" w:pos="567"/>
          <w:tab w:val="left" w:pos="709"/>
          <w:tab w:val="left" w:pos="1134"/>
        </w:tabs>
        <w:ind w:left="0"/>
        <w:rPr>
          <w:rFonts w:ascii="Montserrat" w:hAnsi="Montserrat" w:cs="Arial"/>
          <w:sz w:val="20"/>
          <w:szCs w:val="20"/>
        </w:rPr>
      </w:pPr>
    </w:p>
    <w:p w14:paraId="0B9B1C03" w14:textId="77777777" w:rsidR="00C47E46" w:rsidRPr="005568C3" w:rsidRDefault="00C47E46" w:rsidP="00C47E46">
      <w:pPr>
        <w:widowControl w:val="0"/>
        <w:tabs>
          <w:tab w:val="left" w:pos="142"/>
        </w:tabs>
        <w:ind w:firstLine="22"/>
        <w:jc w:val="center"/>
        <w:rPr>
          <w:rFonts w:ascii="Montserrat" w:hAnsi="Montserrat"/>
          <w:b/>
          <w:bCs/>
          <w:sz w:val="20"/>
          <w:szCs w:val="20"/>
        </w:rPr>
      </w:pPr>
      <w:r w:rsidRPr="005568C3">
        <w:rPr>
          <w:rFonts w:ascii="Montserrat" w:hAnsi="Montserrat"/>
          <w:b/>
          <w:bCs/>
          <w:sz w:val="20"/>
          <w:szCs w:val="20"/>
        </w:rPr>
        <w:t>Municipality</w:t>
      </w:r>
      <w:r w:rsidRPr="005568C3">
        <w:rPr>
          <w:rFonts w:ascii="Montserrat" w:hAnsi="Montserrat"/>
          <w:b/>
          <w:bCs/>
          <w:sz w:val="20"/>
          <w:szCs w:val="20"/>
        </w:rPr>
        <w:tab/>
      </w:r>
      <w:r w:rsidRPr="005568C3">
        <w:rPr>
          <w:rFonts w:ascii="Montserrat" w:hAnsi="Montserrat"/>
          <w:b/>
          <w:bCs/>
          <w:sz w:val="20"/>
          <w:szCs w:val="20"/>
        </w:rPr>
        <w:tab/>
        <w:t xml:space="preserve">         Authorized Body</w:t>
      </w:r>
      <w:r w:rsidRPr="005568C3">
        <w:rPr>
          <w:rFonts w:ascii="Montserrat" w:hAnsi="Montserrat"/>
          <w:b/>
          <w:bCs/>
          <w:sz w:val="20"/>
          <w:szCs w:val="20"/>
        </w:rPr>
        <w:tab/>
        <w:t xml:space="preserve">             Carrier</w:t>
      </w:r>
    </w:p>
    <w:p w14:paraId="588E58EF" w14:textId="77777777" w:rsidR="00C47E46" w:rsidRPr="005568C3" w:rsidRDefault="00C47E46" w:rsidP="00C47E46">
      <w:pPr>
        <w:widowControl w:val="0"/>
        <w:tabs>
          <w:tab w:val="left" w:pos="142"/>
        </w:tabs>
        <w:ind w:firstLine="22"/>
        <w:jc w:val="center"/>
        <w:rPr>
          <w:rFonts w:ascii="Montserrat" w:hAnsi="Montserrat"/>
          <w:b/>
          <w:bCs/>
          <w:sz w:val="20"/>
          <w:szCs w:val="20"/>
          <w:lang w:eastAsia="lt-LT"/>
        </w:rPr>
      </w:pPr>
    </w:p>
    <w:p w14:paraId="67F6AB5A" w14:textId="77777777" w:rsidR="00C47E46" w:rsidRPr="0050361B" w:rsidRDefault="00C47E46" w:rsidP="00C47E46">
      <w:pPr>
        <w:widowControl w:val="0"/>
        <w:tabs>
          <w:tab w:val="left" w:pos="142"/>
        </w:tabs>
        <w:ind w:firstLine="22"/>
        <w:jc w:val="center"/>
        <w:rPr>
          <w:rFonts w:ascii="Montserrat" w:hAnsi="Montserrat"/>
          <w:b/>
          <w:bCs/>
          <w:sz w:val="20"/>
          <w:szCs w:val="20"/>
        </w:rPr>
      </w:pPr>
      <w:r w:rsidRPr="005568C3">
        <w:rPr>
          <w:rFonts w:ascii="Montserrat" w:hAnsi="Montserrat"/>
          <w:b/>
          <w:bCs/>
          <w:sz w:val="20"/>
          <w:szCs w:val="20"/>
        </w:rPr>
        <w:t>_______________________            _______________________       _______________________</w:t>
      </w:r>
    </w:p>
    <w:p w14:paraId="5CACDB59" w14:textId="77777777" w:rsidR="00DC7556" w:rsidRDefault="00DC7556" w:rsidP="00130E5E">
      <w:pPr>
        <w:pStyle w:val="ListParagraph"/>
        <w:widowControl w:val="0"/>
        <w:tabs>
          <w:tab w:val="left" w:pos="567"/>
          <w:tab w:val="left" w:pos="709"/>
          <w:tab w:val="left" w:pos="1134"/>
        </w:tabs>
        <w:ind w:left="0"/>
        <w:rPr>
          <w:rFonts w:ascii="Montserrat" w:hAnsi="Montserrat" w:cs="Arial"/>
          <w:sz w:val="20"/>
          <w:szCs w:val="20"/>
        </w:rPr>
      </w:pPr>
    </w:p>
    <w:sectPr w:rsidR="00DC7556" w:rsidSect="00CE7404">
      <w:footerReference w:type="defaul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4EBC5" w14:textId="77777777" w:rsidR="00013F3A" w:rsidRDefault="00013F3A" w:rsidP="00C27E03">
      <w:pPr>
        <w:spacing w:after="0" w:line="240" w:lineRule="auto"/>
      </w:pPr>
      <w:r>
        <w:separator/>
      </w:r>
    </w:p>
  </w:endnote>
  <w:endnote w:type="continuationSeparator" w:id="0">
    <w:p w14:paraId="527C3799" w14:textId="77777777" w:rsidR="00013F3A" w:rsidRDefault="00013F3A" w:rsidP="00C27E03">
      <w:pPr>
        <w:spacing w:after="0" w:line="240" w:lineRule="auto"/>
      </w:pPr>
      <w:r>
        <w:continuationSeparator/>
      </w:r>
    </w:p>
  </w:endnote>
  <w:endnote w:type="continuationNotice" w:id="1">
    <w:p w14:paraId="46D425E6" w14:textId="77777777" w:rsidR="00013F3A" w:rsidRDefault="00013F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ontser">
    <w:altName w:val="Cambria"/>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19FC" w14:textId="1DBCABD2" w:rsidR="00C765F5" w:rsidRDefault="00C76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FE939" w14:textId="77777777" w:rsidR="00013F3A" w:rsidRDefault="00013F3A" w:rsidP="00C27E03">
      <w:pPr>
        <w:spacing w:after="0" w:line="240" w:lineRule="auto"/>
      </w:pPr>
      <w:r>
        <w:separator/>
      </w:r>
    </w:p>
  </w:footnote>
  <w:footnote w:type="continuationSeparator" w:id="0">
    <w:p w14:paraId="210A0D95" w14:textId="77777777" w:rsidR="00013F3A" w:rsidRDefault="00013F3A" w:rsidP="00C27E03">
      <w:pPr>
        <w:spacing w:after="0" w:line="240" w:lineRule="auto"/>
      </w:pPr>
      <w:r>
        <w:continuationSeparator/>
      </w:r>
    </w:p>
  </w:footnote>
  <w:footnote w:type="continuationNotice" w:id="1">
    <w:p w14:paraId="3D38FFE1" w14:textId="77777777" w:rsidR="00013F3A" w:rsidRDefault="00013F3A">
      <w:pPr>
        <w:spacing w:after="0" w:line="240" w:lineRule="auto"/>
      </w:pPr>
    </w:p>
  </w:footnote>
  <w:footnote w:id="2">
    <w:p w14:paraId="6AA2E66C" w14:textId="77777777" w:rsidR="00B8406B" w:rsidRPr="00B90CD6" w:rsidRDefault="00B8406B" w:rsidP="00B8406B">
      <w:pPr>
        <w:pStyle w:val="FootnoteText"/>
        <w:jc w:val="both"/>
        <w:rPr>
          <w:rFonts w:ascii="Montserrat" w:hAnsi="Montserrat"/>
        </w:rPr>
      </w:pPr>
      <w:r>
        <w:rPr>
          <w:rStyle w:val="FootnoteReference"/>
          <w:rFonts w:ascii="Montserrat" w:hAnsi="Montserrat"/>
          <w:sz w:val="18"/>
          <w:szCs w:val="18"/>
        </w:rPr>
        <w:footnoteRef/>
      </w:r>
      <w:r>
        <w:rPr>
          <w:rFonts w:ascii="Montserrat" w:hAnsi="Montserrat"/>
          <w:sz w:val="18"/>
          <w:szCs w:val="18"/>
        </w:rPr>
        <w:t xml:space="preserve"> Regulation No 107 of the Economic Commission for Europe of the United Nations (UNECE) — Uniform provisions concerning the approval of category M</w:t>
      </w:r>
      <w:r>
        <w:rPr>
          <w:rFonts w:ascii="Montserrat" w:hAnsi="Montserrat"/>
          <w:sz w:val="18"/>
          <w:szCs w:val="18"/>
          <w:vertAlign w:val="subscript"/>
        </w:rPr>
        <w:t>2</w:t>
      </w:r>
      <w:r>
        <w:rPr>
          <w:rFonts w:ascii="Montserrat" w:hAnsi="Montserrat"/>
          <w:sz w:val="18"/>
          <w:szCs w:val="18"/>
        </w:rPr>
        <w:t xml:space="preserve"> or M</w:t>
      </w:r>
      <w:r>
        <w:rPr>
          <w:rFonts w:ascii="Montserrat" w:hAnsi="Montserrat"/>
          <w:sz w:val="18"/>
          <w:szCs w:val="18"/>
          <w:vertAlign w:val="subscript"/>
        </w:rPr>
        <w:t>3</w:t>
      </w:r>
      <w:r>
        <w:rPr>
          <w:rFonts w:ascii="Montserrat" w:hAnsi="Montserrat"/>
          <w:sz w:val="18"/>
          <w:szCs w:val="18"/>
        </w:rPr>
        <w:t xml:space="preserve"> vehicles </w:t>
      </w:r>
      <w:proofErr w:type="gramStart"/>
      <w:r>
        <w:rPr>
          <w:rFonts w:ascii="Montserrat" w:hAnsi="Montserrat"/>
          <w:sz w:val="18"/>
          <w:szCs w:val="18"/>
        </w:rPr>
        <w:t>with regard to</w:t>
      </w:r>
      <w:proofErr w:type="gramEnd"/>
      <w:r>
        <w:rPr>
          <w:rFonts w:ascii="Montserrat" w:hAnsi="Montserrat"/>
          <w:sz w:val="18"/>
          <w:szCs w:val="18"/>
        </w:rPr>
        <w:t xml:space="preserve"> their general construction [2015/922] </w:t>
      </w:r>
    </w:p>
  </w:footnote>
  <w:footnote w:id="3">
    <w:p w14:paraId="70211520" w14:textId="77777777" w:rsidR="00453B73" w:rsidRPr="00D87D15" w:rsidRDefault="00453B73" w:rsidP="00453B73">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4">
    <w:p w14:paraId="40346DF4" w14:textId="77777777" w:rsidR="00453B73" w:rsidRPr="00B90CD6" w:rsidRDefault="00453B73" w:rsidP="00453B73">
      <w:pPr>
        <w:pStyle w:val="FootnoteText"/>
        <w:jc w:val="both"/>
        <w:rPr>
          <w:ins w:id="30" w:author="Author"/>
          <w:rFonts w:ascii="Montserrat" w:hAnsi="Montserrat"/>
        </w:rPr>
      </w:pPr>
      <w:ins w:id="31" w:author="Autho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ins>
    </w:p>
  </w:footnote>
  <w:footnote w:id="5">
    <w:p w14:paraId="366AF0E6" w14:textId="77777777" w:rsidR="00453B73" w:rsidRPr="00B90CD6" w:rsidDel="00865FA9" w:rsidRDefault="00453B73" w:rsidP="00453B73">
      <w:pPr>
        <w:pStyle w:val="FootnoteText"/>
        <w:jc w:val="both"/>
        <w:rPr>
          <w:ins w:id="35" w:author="Author"/>
          <w:del w:id="36" w:author="Author"/>
          <w:rFonts w:ascii="Montserrat" w:hAnsi="Montserrat"/>
        </w:rPr>
      </w:pPr>
      <w:ins w:id="37" w:author="Author">
        <w:del w:id="38" w:author="Author">
          <w:r w:rsidRPr="00B90CD6" w:rsidDel="00865FA9">
            <w:rPr>
              <w:rStyle w:val="FootnoteReference"/>
              <w:rFonts w:ascii="Montserrat" w:hAnsi="Montserrat"/>
              <w:sz w:val="18"/>
              <w:szCs w:val="18"/>
            </w:rPr>
            <w:footnoteRef/>
          </w:r>
          <w:r w:rsidRPr="00B90CD6" w:rsidDel="00865FA9">
            <w:rPr>
              <w:rFonts w:ascii="Montserrat" w:hAnsi="Montserrat"/>
              <w:sz w:val="18"/>
              <w:szCs w:val="18"/>
            </w:rPr>
            <w:delText xml:space="preserve"> </w:delText>
          </w:r>
          <w:r w:rsidRPr="001B4599" w:rsidDel="00865FA9">
            <w:rPr>
              <w:rFonts w:ascii="Montserrat" w:hAnsi="Montserrat"/>
              <w:sz w:val="18"/>
              <w:szCs w:val="18"/>
            </w:rPr>
            <w:delText>Regulation No</w:delText>
          </w:r>
          <w:r w:rsidDel="00865FA9">
            <w:rPr>
              <w:rFonts w:ascii="Montserrat" w:hAnsi="Montserrat"/>
              <w:sz w:val="18"/>
              <w:szCs w:val="18"/>
            </w:rPr>
            <w:delText>.</w:delText>
          </w:r>
          <w:r w:rsidRPr="001B4599" w:rsidDel="00865FA9">
            <w:rPr>
              <w:rFonts w:ascii="Montserrat" w:hAnsi="Montserrat"/>
              <w:sz w:val="18"/>
              <w:szCs w:val="18"/>
            </w:rPr>
            <w:delText xml:space="preserve"> 107 of the Economic Commission for Europe of the United Nations (UN/ECE) Uniform provisions concerning the approval of category M2 or M3 vehicles with regard to their general construction [2015/922]</w:delText>
          </w:r>
          <w:r w:rsidDel="00865FA9">
            <w:rPr>
              <w:rFonts w:ascii="Montserrat" w:hAnsi="Montserrat"/>
              <w:sz w:val="18"/>
              <w:szCs w:val="18"/>
            </w:rPr>
            <w:delText>.</w:delText>
          </w:r>
        </w:del>
      </w:ins>
    </w:p>
  </w:footnote>
  <w:footnote w:id="6">
    <w:p w14:paraId="3FA8776E" w14:textId="77777777" w:rsidR="00453B73" w:rsidRPr="00D87D15" w:rsidRDefault="00453B73" w:rsidP="00453B73">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7">
    <w:p w14:paraId="3CFA8290" w14:textId="77777777" w:rsidR="00453B73" w:rsidRPr="00B90CD6" w:rsidRDefault="00453B73" w:rsidP="00453B73">
      <w:pPr>
        <w:pStyle w:val="FootnoteText"/>
        <w:jc w:val="both"/>
        <w:rPr>
          <w:ins w:id="63" w:author="Author"/>
          <w:rFonts w:ascii="Montserrat" w:hAnsi="Montserrat"/>
        </w:rPr>
      </w:pPr>
      <w:ins w:id="64" w:author="Autho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ins>
    </w:p>
  </w:footnote>
  <w:footnote w:id="8">
    <w:p w14:paraId="716FB2B7" w14:textId="77777777" w:rsidR="00453B73" w:rsidRPr="00B90CD6" w:rsidDel="00865FA9" w:rsidRDefault="00453B73" w:rsidP="00453B73">
      <w:pPr>
        <w:pStyle w:val="FootnoteText"/>
        <w:jc w:val="both"/>
        <w:rPr>
          <w:ins w:id="66" w:author="Author"/>
          <w:del w:id="67" w:author="Author"/>
          <w:rFonts w:ascii="Montserrat" w:hAnsi="Montserrat"/>
        </w:rPr>
      </w:pPr>
      <w:ins w:id="68" w:author="Author">
        <w:del w:id="69" w:author="Author">
          <w:r w:rsidRPr="00B90CD6" w:rsidDel="00865FA9">
            <w:rPr>
              <w:rStyle w:val="FootnoteReference"/>
              <w:rFonts w:ascii="Montserrat" w:hAnsi="Montserrat"/>
              <w:sz w:val="18"/>
              <w:szCs w:val="18"/>
            </w:rPr>
            <w:footnoteRef/>
          </w:r>
          <w:r w:rsidRPr="00B90CD6" w:rsidDel="00865FA9">
            <w:rPr>
              <w:rFonts w:ascii="Montserrat" w:hAnsi="Montserrat"/>
              <w:sz w:val="18"/>
              <w:szCs w:val="18"/>
            </w:rPr>
            <w:delText xml:space="preserve"> </w:delText>
          </w:r>
          <w:r w:rsidRPr="001B4599" w:rsidDel="00865FA9">
            <w:rPr>
              <w:rFonts w:ascii="Montserrat" w:hAnsi="Montserrat"/>
              <w:sz w:val="18"/>
              <w:szCs w:val="18"/>
            </w:rPr>
            <w:delText>Regulation No</w:delText>
          </w:r>
          <w:r w:rsidDel="00865FA9">
            <w:rPr>
              <w:rFonts w:ascii="Montserrat" w:hAnsi="Montserrat"/>
              <w:sz w:val="18"/>
              <w:szCs w:val="18"/>
            </w:rPr>
            <w:delText>.</w:delText>
          </w:r>
          <w:r w:rsidRPr="001B4599" w:rsidDel="00865FA9">
            <w:rPr>
              <w:rFonts w:ascii="Montserrat" w:hAnsi="Montserrat"/>
              <w:sz w:val="18"/>
              <w:szCs w:val="18"/>
            </w:rPr>
            <w:delText xml:space="preserve"> 107 of the Economic Commission for Europe of the United Nations (UN/ECE) Uniform provisions concerning the approval of category M2 or M3 vehicles with regard to their general construction [2015/922]</w:delText>
          </w:r>
          <w:r w:rsidDel="00865FA9">
            <w:rPr>
              <w:rFonts w:ascii="Montserrat" w:hAnsi="Montserrat"/>
              <w:sz w:val="18"/>
              <w:szCs w:val="18"/>
            </w:rPr>
            <w:delText>.</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p w14:paraId="3140BE48" w14:textId="77777777" w:rsidR="007F7785" w:rsidRDefault="00463321" w:rsidP="00463321">
        <w:pPr>
          <w:pStyle w:val="Header"/>
          <w:jc w:val="center"/>
        </w:pPr>
        <w:r w:rsidRPr="00463321">
          <w:rPr>
            <w:rFonts w:ascii="Montserrat" w:hAnsi="Montserrat" w:cs="montser"/>
          </w:rPr>
          <w:fldChar w:fldCharType="begin"/>
        </w:r>
        <w:r w:rsidRPr="00463321">
          <w:rPr>
            <w:rFonts w:ascii="Montserrat" w:hAnsi="Montserrat" w:cs="montser"/>
          </w:rPr>
          <w:instrText xml:space="preserve"> PAGE  \* Arabic  \* MERGEFORMAT </w:instrText>
        </w:r>
        <w:r w:rsidRPr="00463321">
          <w:rPr>
            <w:rFonts w:ascii="Montserrat" w:hAnsi="Montserrat" w:cs="montser"/>
          </w:rPr>
          <w:fldChar w:fldCharType="separate"/>
        </w:r>
        <w:r w:rsidRPr="00463321">
          <w:rPr>
            <w:rFonts w:ascii="Montserrat" w:hAnsi="Montserrat" w:cs="montser"/>
          </w:rPr>
          <w:t>2</w:t>
        </w:r>
        <w:r w:rsidRPr="00463321">
          <w:rPr>
            <w:rFonts w:ascii="Montserrat" w:hAnsi="Montserrat" w:cs="montser"/>
          </w:rPr>
          <w:fldChar w:fldCharType="end"/>
        </w:r>
      </w:p>
    </w:sdtContent>
  </w:sdt>
  <w:p w14:paraId="1BD092EB" w14:textId="77777777" w:rsidR="00A47BAD" w:rsidRPr="00ED73AE" w:rsidRDefault="00A47BAD" w:rsidP="00FA6BE2">
    <w:pPr>
      <w:pStyle w:val="Header"/>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5890" w14:textId="45FE9EBF" w:rsidR="00EC71A7" w:rsidRPr="00713430" w:rsidRDefault="00DB28F5" w:rsidP="00EC71A7">
    <w:pPr>
      <w:spacing w:after="0" w:line="240" w:lineRule="auto"/>
      <w:jc w:val="right"/>
      <w:rPr>
        <w:rFonts w:ascii="Montserrat" w:hAnsi="Montserrat" w:cstheme="majorBidi"/>
      </w:rPr>
    </w:pPr>
    <w:r>
      <w:rPr>
        <w:rFonts w:ascii="Montserrat" w:hAnsi="Montserrat"/>
      </w:rPr>
      <w:t>Annex 1 to the Contract</w:t>
    </w:r>
  </w:p>
  <w:p w14:paraId="5DB4E2C3" w14:textId="77777777" w:rsidR="00A47BAD" w:rsidRPr="00A24365" w:rsidRDefault="00A47BAD" w:rsidP="0003204D">
    <w:pPr>
      <w:pStyle w:val="Header"/>
      <w:jc w:val="right"/>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933A" w14:textId="77777777" w:rsidR="00C85792" w:rsidRPr="007F7785" w:rsidRDefault="00C85792">
    <w:pPr>
      <w:pStyle w:val="Header"/>
      <w:jc w:val="center"/>
      <w:rPr>
        <w:rFonts w:ascii="Montserrat" w:hAnsi="Montserrat"/>
      </w:rPr>
    </w:pPr>
    <w:r w:rsidRPr="007F7785">
      <w:rPr>
        <w:rFonts w:ascii="Montserrat" w:hAnsi="Montserrat"/>
      </w:rPr>
      <w:fldChar w:fldCharType="begin"/>
    </w:r>
    <w:r w:rsidRPr="007F7785">
      <w:rPr>
        <w:rFonts w:ascii="Montserrat" w:hAnsi="Montserrat"/>
      </w:rPr>
      <w:instrText xml:space="preserve"> PAGE   \* MERGEFORMAT </w:instrText>
    </w:r>
    <w:r w:rsidRPr="007F7785">
      <w:rPr>
        <w:rFonts w:ascii="Montserrat" w:hAnsi="Montserrat"/>
      </w:rPr>
      <w:fldChar w:fldCharType="separate"/>
    </w:r>
    <w:r w:rsidRPr="007F7785">
      <w:rPr>
        <w:rFonts w:ascii="Montserrat" w:hAnsi="Montserrat"/>
      </w:rPr>
      <w:t>2</w:t>
    </w:r>
    <w:r w:rsidRPr="007F7785">
      <w:rPr>
        <w:rFonts w:ascii="Montserrat" w:hAnsi="Montserrat"/>
      </w:rPr>
      <w:fldChar w:fldCharType="end"/>
    </w:r>
  </w:p>
  <w:p w14:paraId="09AA1AF9" w14:textId="77777777" w:rsidR="00C85792" w:rsidRPr="007F7785" w:rsidRDefault="00C85792" w:rsidP="0003204D">
    <w:pPr>
      <w:pStyle w:val="Header"/>
      <w:jc w:val="right"/>
      <w:rPr>
        <w:rFonts w:ascii="Montserrat" w:hAnsi="Montserr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F7075C"/>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2"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3"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0C6456"/>
    <w:multiLevelType w:val="hybridMultilevel"/>
    <w:tmpl w:val="0BFE8B60"/>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B0327D"/>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A6F253E"/>
    <w:multiLevelType w:val="multilevel"/>
    <w:tmpl w:val="69FC488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 w15:restartNumberingAfterBreak="0">
    <w:nsid w:val="2CFF6701"/>
    <w:multiLevelType w:val="hybridMultilevel"/>
    <w:tmpl w:val="CFD478B4"/>
    <w:lvl w:ilvl="0" w:tplc="E9A62948">
      <w:start w:val="1"/>
      <w:numFmt w:val="decimal"/>
      <w:lvlText w:val="17.2.%1."/>
      <w:lvlJc w:val="left"/>
      <w:pPr>
        <w:ind w:left="237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10"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3"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4"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6"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7"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8"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0" w15:restartNumberingAfterBreak="0">
    <w:nsid w:val="5C8947A2"/>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F9A5ED1"/>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2" w15:restartNumberingAfterBreak="0">
    <w:nsid w:val="63655B4F"/>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3"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5"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828906949">
    <w:abstractNumId w:val="22"/>
  </w:num>
  <w:num w:numId="2" w16cid:durableId="1642465121">
    <w:abstractNumId w:val="23"/>
  </w:num>
  <w:num w:numId="3" w16cid:durableId="2035617843">
    <w:abstractNumId w:val="0"/>
  </w:num>
  <w:num w:numId="4" w16cid:durableId="1589581749">
    <w:abstractNumId w:val="18"/>
  </w:num>
  <w:num w:numId="5" w16cid:durableId="93327778">
    <w:abstractNumId w:val="6"/>
  </w:num>
  <w:num w:numId="6" w16cid:durableId="858471901">
    <w:abstractNumId w:val="1"/>
  </w:num>
  <w:num w:numId="7" w16cid:durableId="189720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38863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5433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87799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6068612">
    <w:abstractNumId w:val="14"/>
  </w:num>
  <w:num w:numId="12" w16cid:durableId="59863432">
    <w:abstractNumId w:val="7"/>
  </w:num>
  <w:num w:numId="13" w16cid:durableId="1719358513">
    <w:abstractNumId w:val="16"/>
  </w:num>
  <w:num w:numId="14" w16cid:durableId="1997371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5070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35732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83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0187984">
    <w:abstractNumId w:val="19"/>
  </w:num>
  <w:num w:numId="19" w16cid:durableId="1513452354">
    <w:abstractNumId w:val="11"/>
  </w:num>
  <w:num w:numId="20" w16cid:durableId="2097750098">
    <w:abstractNumId w:val="8"/>
  </w:num>
  <w:num w:numId="21" w16cid:durableId="1487012784">
    <w:abstractNumId w:val="2"/>
  </w:num>
  <w:num w:numId="22" w16cid:durableId="1086223614">
    <w:abstractNumId w:val="3"/>
  </w:num>
  <w:num w:numId="23" w16cid:durableId="855733071">
    <w:abstractNumId w:val="5"/>
  </w:num>
  <w:num w:numId="24" w16cid:durableId="1769816422">
    <w:abstractNumId w:val="4"/>
  </w:num>
  <w:num w:numId="25" w16cid:durableId="1223367920">
    <w:abstractNumId w:val="20"/>
  </w:num>
  <w:num w:numId="26" w16cid:durableId="2067410919">
    <w:abstractNumId w:val="25"/>
  </w:num>
  <w:num w:numId="27" w16cid:durableId="1831945300">
    <w:abstractNumId w:val="10"/>
  </w:num>
  <w:num w:numId="28" w16cid:durableId="2130009023">
    <w:abstractNumId w:val="27"/>
  </w:num>
  <w:num w:numId="29" w16cid:durableId="820585360">
    <w:abstractNumId w:val="21"/>
  </w:num>
  <w:num w:numId="30" w16cid:durableId="9460121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D70"/>
    <w:rsid w:val="00000EF3"/>
    <w:rsid w:val="00001187"/>
    <w:rsid w:val="00001898"/>
    <w:rsid w:val="00001CA5"/>
    <w:rsid w:val="00001ED2"/>
    <w:rsid w:val="00002A00"/>
    <w:rsid w:val="00002F43"/>
    <w:rsid w:val="00004B2E"/>
    <w:rsid w:val="000051D1"/>
    <w:rsid w:val="0000584F"/>
    <w:rsid w:val="000058BE"/>
    <w:rsid w:val="00005E46"/>
    <w:rsid w:val="00005FD7"/>
    <w:rsid w:val="00006084"/>
    <w:rsid w:val="000063B6"/>
    <w:rsid w:val="00006792"/>
    <w:rsid w:val="0000698E"/>
    <w:rsid w:val="00006CD9"/>
    <w:rsid w:val="00006E3E"/>
    <w:rsid w:val="00007180"/>
    <w:rsid w:val="00007CF4"/>
    <w:rsid w:val="000100F3"/>
    <w:rsid w:val="000105F6"/>
    <w:rsid w:val="000106B8"/>
    <w:rsid w:val="0001167F"/>
    <w:rsid w:val="00011743"/>
    <w:rsid w:val="0001271A"/>
    <w:rsid w:val="000137C4"/>
    <w:rsid w:val="00013F3A"/>
    <w:rsid w:val="0001400C"/>
    <w:rsid w:val="00015436"/>
    <w:rsid w:val="000159F6"/>
    <w:rsid w:val="00015B7D"/>
    <w:rsid w:val="00015FF0"/>
    <w:rsid w:val="0001656C"/>
    <w:rsid w:val="00017046"/>
    <w:rsid w:val="000176FC"/>
    <w:rsid w:val="00020058"/>
    <w:rsid w:val="0002051A"/>
    <w:rsid w:val="00020AAC"/>
    <w:rsid w:val="00020EE2"/>
    <w:rsid w:val="00020F26"/>
    <w:rsid w:val="000217C3"/>
    <w:rsid w:val="00021A1E"/>
    <w:rsid w:val="000221FD"/>
    <w:rsid w:val="00022823"/>
    <w:rsid w:val="0002321C"/>
    <w:rsid w:val="0002352E"/>
    <w:rsid w:val="00023A7D"/>
    <w:rsid w:val="0002670C"/>
    <w:rsid w:val="00027A8E"/>
    <w:rsid w:val="00027BE8"/>
    <w:rsid w:val="000307DC"/>
    <w:rsid w:val="00030AB9"/>
    <w:rsid w:val="00030CEE"/>
    <w:rsid w:val="00030DC4"/>
    <w:rsid w:val="00030F6C"/>
    <w:rsid w:val="00031A89"/>
    <w:rsid w:val="0003204D"/>
    <w:rsid w:val="00033742"/>
    <w:rsid w:val="00033857"/>
    <w:rsid w:val="00033CC8"/>
    <w:rsid w:val="00035975"/>
    <w:rsid w:val="00036751"/>
    <w:rsid w:val="000368AC"/>
    <w:rsid w:val="000372B1"/>
    <w:rsid w:val="000374F7"/>
    <w:rsid w:val="00040571"/>
    <w:rsid w:val="0004076A"/>
    <w:rsid w:val="0004115D"/>
    <w:rsid w:val="000414CE"/>
    <w:rsid w:val="00041788"/>
    <w:rsid w:val="00041E2D"/>
    <w:rsid w:val="00041FF9"/>
    <w:rsid w:val="000437FF"/>
    <w:rsid w:val="00044094"/>
    <w:rsid w:val="0004471B"/>
    <w:rsid w:val="00044D82"/>
    <w:rsid w:val="000454A0"/>
    <w:rsid w:val="0004586E"/>
    <w:rsid w:val="00045A88"/>
    <w:rsid w:val="000460FB"/>
    <w:rsid w:val="00046272"/>
    <w:rsid w:val="000464C7"/>
    <w:rsid w:val="00046857"/>
    <w:rsid w:val="00046A5F"/>
    <w:rsid w:val="00046E6E"/>
    <w:rsid w:val="00050879"/>
    <w:rsid w:val="000508F3"/>
    <w:rsid w:val="000516A7"/>
    <w:rsid w:val="00051C53"/>
    <w:rsid w:val="00052976"/>
    <w:rsid w:val="00053339"/>
    <w:rsid w:val="00053EBF"/>
    <w:rsid w:val="00054521"/>
    <w:rsid w:val="0005513A"/>
    <w:rsid w:val="0005669A"/>
    <w:rsid w:val="00056A41"/>
    <w:rsid w:val="00056BCD"/>
    <w:rsid w:val="00056D13"/>
    <w:rsid w:val="00056D15"/>
    <w:rsid w:val="00057364"/>
    <w:rsid w:val="00057A5D"/>
    <w:rsid w:val="00057E69"/>
    <w:rsid w:val="0006183C"/>
    <w:rsid w:val="00061E68"/>
    <w:rsid w:val="000624A1"/>
    <w:rsid w:val="000638F7"/>
    <w:rsid w:val="0006528A"/>
    <w:rsid w:val="00065348"/>
    <w:rsid w:val="000668D5"/>
    <w:rsid w:val="00066BB1"/>
    <w:rsid w:val="0006782D"/>
    <w:rsid w:val="0006786B"/>
    <w:rsid w:val="0006798C"/>
    <w:rsid w:val="00067A77"/>
    <w:rsid w:val="00070B7B"/>
    <w:rsid w:val="00070FFF"/>
    <w:rsid w:val="000710AB"/>
    <w:rsid w:val="00071388"/>
    <w:rsid w:val="00071C26"/>
    <w:rsid w:val="00071D29"/>
    <w:rsid w:val="000722AF"/>
    <w:rsid w:val="00072930"/>
    <w:rsid w:val="000730C2"/>
    <w:rsid w:val="0007353E"/>
    <w:rsid w:val="00074899"/>
    <w:rsid w:val="00074F52"/>
    <w:rsid w:val="000750AB"/>
    <w:rsid w:val="000758DE"/>
    <w:rsid w:val="000768B8"/>
    <w:rsid w:val="0007706C"/>
    <w:rsid w:val="0007786A"/>
    <w:rsid w:val="00077A5C"/>
    <w:rsid w:val="000813E7"/>
    <w:rsid w:val="00082B11"/>
    <w:rsid w:val="00082E5A"/>
    <w:rsid w:val="00083148"/>
    <w:rsid w:val="0008350C"/>
    <w:rsid w:val="00084810"/>
    <w:rsid w:val="000850FE"/>
    <w:rsid w:val="00085290"/>
    <w:rsid w:val="000853CD"/>
    <w:rsid w:val="00086103"/>
    <w:rsid w:val="00086488"/>
    <w:rsid w:val="00086714"/>
    <w:rsid w:val="00086924"/>
    <w:rsid w:val="00087480"/>
    <w:rsid w:val="000876B5"/>
    <w:rsid w:val="00087FA3"/>
    <w:rsid w:val="00090215"/>
    <w:rsid w:val="000903B8"/>
    <w:rsid w:val="000906DC"/>
    <w:rsid w:val="00090D02"/>
    <w:rsid w:val="00091683"/>
    <w:rsid w:val="00092246"/>
    <w:rsid w:val="0009279F"/>
    <w:rsid w:val="000928A4"/>
    <w:rsid w:val="0009295D"/>
    <w:rsid w:val="00092F90"/>
    <w:rsid w:val="000939FF"/>
    <w:rsid w:val="00093DEB"/>
    <w:rsid w:val="0009413B"/>
    <w:rsid w:val="00094A25"/>
    <w:rsid w:val="00094C6C"/>
    <w:rsid w:val="00094E5E"/>
    <w:rsid w:val="000951C3"/>
    <w:rsid w:val="0009524E"/>
    <w:rsid w:val="00095785"/>
    <w:rsid w:val="00095FC9"/>
    <w:rsid w:val="00096094"/>
    <w:rsid w:val="00096098"/>
    <w:rsid w:val="00096E46"/>
    <w:rsid w:val="00097B02"/>
    <w:rsid w:val="00097E2A"/>
    <w:rsid w:val="000A0568"/>
    <w:rsid w:val="000A07B2"/>
    <w:rsid w:val="000A0CF4"/>
    <w:rsid w:val="000A0FEA"/>
    <w:rsid w:val="000A1DA6"/>
    <w:rsid w:val="000A1E2F"/>
    <w:rsid w:val="000A1F3C"/>
    <w:rsid w:val="000A1FC7"/>
    <w:rsid w:val="000A233E"/>
    <w:rsid w:val="000A3118"/>
    <w:rsid w:val="000A37D5"/>
    <w:rsid w:val="000A4874"/>
    <w:rsid w:val="000A49BB"/>
    <w:rsid w:val="000A4FF7"/>
    <w:rsid w:val="000A54CF"/>
    <w:rsid w:val="000A5DB4"/>
    <w:rsid w:val="000A610C"/>
    <w:rsid w:val="000A6EC8"/>
    <w:rsid w:val="000A752A"/>
    <w:rsid w:val="000A76DC"/>
    <w:rsid w:val="000A78F0"/>
    <w:rsid w:val="000A7EB0"/>
    <w:rsid w:val="000B172A"/>
    <w:rsid w:val="000B234A"/>
    <w:rsid w:val="000B2463"/>
    <w:rsid w:val="000B265F"/>
    <w:rsid w:val="000B27ED"/>
    <w:rsid w:val="000B2928"/>
    <w:rsid w:val="000B2A07"/>
    <w:rsid w:val="000B34A6"/>
    <w:rsid w:val="000B3629"/>
    <w:rsid w:val="000B441C"/>
    <w:rsid w:val="000B47B4"/>
    <w:rsid w:val="000B4E15"/>
    <w:rsid w:val="000B582C"/>
    <w:rsid w:val="000B5AE0"/>
    <w:rsid w:val="000B6648"/>
    <w:rsid w:val="000B6D49"/>
    <w:rsid w:val="000B74EB"/>
    <w:rsid w:val="000B77F7"/>
    <w:rsid w:val="000B7A68"/>
    <w:rsid w:val="000B7D0E"/>
    <w:rsid w:val="000B7D64"/>
    <w:rsid w:val="000C075F"/>
    <w:rsid w:val="000C15EE"/>
    <w:rsid w:val="000C1B38"/>
    <w:rsid w:val="000C221F"/>
    <w:rsid w:val="000C2B88"/>
    <w:rsid w:val="000C2BC9"/>
    <w:rsid w:val="000C390C"/>
    <w:rsid w:val="000C3F57"/>
    <w:rsid w:val="000C40C2"/>
    <w:rsid w:val="000C41A2"/>
    <w:rsid w:val="000C466C"/>
    <w:rsid w:val="000C4708"/>
    <w:rsid w:val="000C5982"/>
    <w:rsid w:val="000C6EB4"/>
    <w:rsid w:val="000C6FCA"/>
    <w:rsid w:val="000C74AF"/>
    <w:rsid w:val="000D00F9"/>
    <w:rsid w:val="000D0CD0"/>
    <w:rsid w:val="000D116D"/>
    <w:rsid w:val="000D1831"/>
    <w:rsid w:val="000D1B38"/>
    <w:rsid w:val="000D1E02"/>
    <w:rsid w:val="000D2021"/>
    <w:rsid w:val="000D2746"/>
    <w:rsid w:val="000D2B3A"/>
    <w:rsid w:val="000D2C59"/>
    <w:rsid w:val="000D2C8A"/>
    <w:rsid w:val="000D37B5"/>
    <w:rsid w:val="000D3D4F"/>
    <w:rsid w:val="000D407C"/>
    <w:rsid w:val="000D434D"/>
    <w:rsid w:val="000D491D"/>
    <w:rsid w:val="000D533B"/>
    <w:rsid w:val="000D5374"/>
    <w:rsid w:val="000D6956"/>
    <w:rsid w:val="000D740B"/>
    <w:rsid w:val="000D7563"/>
    <w:rsid w:val="000D797A"/>
    <w:rsid w:val="000E0C13"/>
    <w:rsid w:val="000E0D6C"/>
    <w:rsid w:val="000E0F8C"/>
    <w:rsid w:val="000E1514"/>
    <w:rsid w:val="000E1BDE"/>
    <w:rsid w:val="000E24A0"/>
    <w:rsid w:val="000E2705"/>
    <w:rsid w:val="000E3C88"/>
    <w:rsid w:val="000E4530"/>
    <w:rsid w:val="000E45F0"/>
    <w:rsid w:val="000E4A19"/>
    <w:rsid w:val="000E4B04"/>
    <w:rsid w:val="000E4CE7"/>
    <w:rsid w:val="000E5751"/>
    <w:rsid w:val="000E5BCC"/>
    <w:rsid w:val="000E5FC2"/>
    <w:rsid w:val="000E6558"/>
    <w:rsid w:val="000E6A0A"/>
    <w:rsid w:val="000E7C04"/>
    <w:rsid w:val="000E7C6B"/>
    <w:rsid w:val="000F03D9"/>
    <w:rsid w:val="000F0468"/>
    <w:rsid w:val="000F0AFA"/>
    <w:rsid w:val="000F1024"/>
    <w:rsid w:val="000F17F9"/>
    <w:rsid w:val="000F208B"/>
    <w:rsid w:val="000F2876"/>
    <w:rsid w:val="000F29DA"/>
    <w:rsid w:val="000F3B8A"/>
    <w:rsid w:val="000F449E"/>
    <w:rsid w:val="000F4698"/>
    <w:rsid w:val="000F49B0"/>
    <w:rsid w:val="000F61FC"/>
    <w:rsid w:val="000F6478"/>
    <w:rsid w:val="000F66DB"/>
    <w:rsid w:val="000F6B0C"/>
    <w:rsid w:val="000F6DEB"/>
    <w:rsid w:val="000F75AC"/>
    <w:rsid w:val="000F77F5"/>
    <w:rsid w:val="001008A8"/>
    <w:rsid w:val="00101B80"/>
    <w:rsid w:val="0010215C"/>
    <w:rsid w:val="001021E8"/>
    <w:rsid w:val="0010246A"/>
    <w:rsid w:val="00102B55"/>
    <w:rsid w:val="001031ED"/>
    <w:rsid w:val="0010331B"/>
    <w:rsid w:val="00103CEB"/>
    <w:rsid w:val="00104564"/>
    <w:rsid w:val="001049F8"/>
    <w:rsid w:val="00104A6C"/>
    <w:rsid w:val="0010545F"/>
    <w:rsid w:val="0010567B"/>
    <w:rsid w:val="00105912"/>
    <w:rsid w:val="00105CED"/>
    <w:rsid w:val="00106E22"/>
    <w:rsid w:val="00106E55"/>
    <w:rsid w:val="001079D1"/>
    <w:rsid w:val="00107E15"/>
    <w:rsid w:val="00107F32"/>
    <w:rsid w:val="00110196"/>
    <w:rsid w:val="0011034C"/>
    <w:rsid w:val="001106B2"/>
    <w:rsid w:val="001106D2"/>
    <w:rsid w:val="00110D6A"/>
    <w:rsid w:val="0011122C"/>
    <w:rsid w:val="00111BAC"/>
    <w:rsid w:val="00112BB3"/>
    <w:rsid w:val="00112BEA"/>
    <w:rsid w:val="00113496"/>
    <w:rsid w:val="00113B2B"/>
    <w:rsid w:val="0011453A"/>
    <w:rsid w:val="0011525C"/>
    <w:rsid w:val="001159DC"/>
    <w:rsid w:val="00115D0E"/>
    <w:rsid w:val="00116913"/>
    <w:rsid w:val="00116A63"/>
    <w:rsid w:val="00116D7F"/>
    <w:rsid w:val="00117340"/>
    <w:rsid w:val="001178A3"/>
    <w:rsid w:val="001178DE"/>
    <w:rsid w:val="00120028"/>
    <w:rsid w:val="00120483"/>
    <w:rsid w:val="0012090A"/>
    <w:rsid w:val="0012091F"/>
    <w:rsid w:val="00120AFC"/>
    <w:rsid w:val="00120CAC"/>
    <w:rsid w:val="00120DB5"/>
    <w:rsid w:val="00121029"/>
    <w:rsid w:val="00121358"/>
    <w:rsid w:val="001213AA"/>
    <w:rsid w:val="001213AF"/>
    <w:rsid w:val="0012146F"/>
    <w:rsid w:val="00121A74"/>
    <w:rsid w:val="00121CE3"/>
    <w:rsid w:val="001225A8"/>
    <w:rsid w:val="0012279A"/>
    <w:rsid w:val="001228BB"/>
    <w:rsid w:val="00122BB3"/>
    <w:rsid w:val="0012335B"/>
    <w:rsid w:val="00123754"/>
    <w:rsid w:val="00124415"/>
    <w:rsid w:val="00124B50"/>
    <w:rsid w:val="00125863"/>
    <w:rsid w:val="00125C0A"/>
    <w:rsid w:val="00125DA4"/>
    <w:rsid w:val="00125EF7"/>
    <w:rsid w:val="0012659B"/>
    <w:rsid w:val="00126699"/>
    <w:rsid w:val="001270ED"/>
    <w:rsid w:val="001278EC"/>
    <w:rsid w:val="00130024"/>
    <w:rsid w:val="00130509"/>
    <w:rsid w:val="00130797"/>
    <w:rsid w:val="00130E5E"/>
    <w:rsid w:val="0013169A"/>
    <w:rsid w:val="0013232D"/>
    <w:rsid w:val="00132905"/>
    <w:rsid w:val="00133C3A"/>
    <w:rsid w:val="00133CB2"/>
    <w:rsid w:val="001340AB"/>
    <w:rsid w:val="00134B22"/>
    <w:rsid w:val="00135312"/>
    <w:rsid w:val="001355E6"/>
    <w:rsid w:val="001362D8"/>
    <w:rsid w:val="0013646A"/>
    <w:rsid w:val="001366BE"/>
    <w:rsid w:val="001369A1"/>
    <w:rsid w:val="00136EFA"/>
    <w:rsid w:val="0013707D"/>
    <w:rsid w:val="001375E9"/>
    <w:rsid w:val="0013765F"/>
    <w:rsid w:val="00137BAC"/>
    <w:rsid w:val="00140B9F"/>
    <w:rsid w:val="00140E1A"/>
    <w:rsid w:val="00141153"/>
    <w:rsid w:val="001411D9"/>
    <w:rsid w:val="00141B7D"/>
    <w:rsid w:val="00141EDF"/>
    <w:rsid w:val="00142257"/>
    <w:rsid w:val="001433DD"/>
    <w:rsid w:val="001434DA"/>
    <w:rsid w:val="00143765"/>
    <w:rsid w:val="00143870"/>
    <w:rsid w:val="00143C3D"/>
    <w:rsid w:val="00143D4B"/>
    <w:rsid w:val="00144055"/>
    <w:rsid w:val="00144755"/>
    <w:rsid w:val="001450A2"/>
    <w:rsid w:val="001452B3"/>
    <w:rsid w:val="00145310"/>
    <w:rsid w:val="0014569C"/>
    <w:rsid w:val="00145BFF"/>
    <w:rsid w:val="00145FBF"/>
    <w:rsid w:val="001462C2"/>
    <w:rsid w:val="0014652E"/>
    <w:rsid w:val="00147226"/>
    <w:rsid w:val="001477C8"/>
    <w:rsid w:val="0014798D"/>
    <w:rsid w:val="001479FB"/>
    <w:rsid w:val="00147A8D"/>
    <w:rsid w:val="001503CF"/>
    <w:rsid w:val="001504DB"/>
    <w:rsid w:val="00150AF1"/>
    <w:rsid w:val="00150B1E"/>
    <w:rsid w:val="0015117A"/>
    <w:rsid w:val="001517C7"/>
    <w:rsid w:val="00151A6C"/>
    <w:rsid w:val="0015205E"/>
    <w:rsid w:val="0015246F"/>
    <w:rsid w:val="00152C1F"/>
    <w:rsid w:val="00152DB0"/>
    <w:rsid w:val="00153226"/>
    <w:rsid w:val="001544EC"/>
    <w:rsid w:val="00155ECF"/>
    <w:rsid w:val="00156251"/>
    <w:rsid w:val="001562FF"/>
    <w:rsid w:val="00156647"/>
    <w:rsid w:val="00156A60"/>
    <w:rsid w:val="00157164"/>
    <w:rsid w:val="00157FAD"/>
    <w:rsid w:val="00161D72"/>
    <w:rsid w:val="00162239"/>
    <w:rsid w:val="00162888"/>
    <w:rsid w:val="0016350E"/>
    <w:rsid w:val="001636A1"/>
    <w:rsid w:val="00164BBC"/>
    <w:rsid w:val="00164DAB"/>
    <w:rsid w:val="0016556E"/>
    <w:rsid w:val="00165E1D"/>
    <w:rsid w:val="00166A60"/>
    <w:rsid w:val="00167447"/>
    <w:rsid w:val="00167799"/>
    <w:rsid w:val="00167B6E"/>
    <w:rsid w:val="00170050"/>
    <w:rsid w:val="00170AE6"/>
    <w:rsid w:val="001722EC"/>
    <w:rsid w:val="001724A5"/>
    <w:rsid w:val="00173213"/>
    <w:rsid w:val="00173248"/>
    <w:rsid w:val="0017332F"/>
    <w:rsid w:val="00173738"/>
    <w:rsid w:val="0017448C"/>
    <w:rsid w:val="00175187"/>
    <w:rsid w:val="0017528B"/>
    <w:rsid w:val="00175E4B"/>
    <w:rsid w:val="00176078"/>
    <w:rsid w:val="00176179"/>
    <w:rsid w:val="00176802"/>
    <w:rsid w:val="0017752C"/>
    <w:rsid w:val="00177653"/>
    <w:rsid w:val="00177AE4"/>
    <w:rsid w:val="00177B05"/>
    <w:rsid w:val="00177CAA"/>
    <w:rsid w:val="001800D5"/>
    <w:rsid w:val="00180331"/>
    <w:rsid w:val="001806E7"/>
    <w:rsid w:val="00180EB7"/>
    <w:rsid w:val="00182702"/>
    <w:rsid w:val="00182D1A"/>
    <w:rsid w:val="00182D3C"/>
    <w:rsid w:val="00183101"/>
    <w:rsid w:val="001839AF"/>
    <w:rsid w:val="001843EA"/>
    <w:rsid w:val="001847AD"/>
    <w:rsid w:val="00184CAB"/>
    <w:rsid w:val="00184CE6"/>
    <w:rsid w:val="00184D21"/>
    <w:rsid w:val="00184E96"/>
    <w:rsid w:val="001857E0"/>
    <w:rsid w:val="00185D2A"/>
    <w:rsid w:val="001863BA"/>
    <w:rsid w:val="001864EE"/>
    <w:rsid w:val="00187C3D"/>
    <w:rsid w:val="0019078C"/>
    <w:rsid w:val="00190D29"/>
    <w:rsid w:val="00191546"/>
    <w:rsid w:val="00191D64"/>
    <w:rsid w:val="00191FD8"/>
    <w:rsid w:val="0019220A"/>
    <w:rsid w:val="00192279"/>
    <w:rsid w:val="001922E0"/>
    <w:rsid w:val="001923DB"/>
    <w:rsid w:val="00192A3F"/>
    <w:rsid w:val="00192D8E"/>
    <w:rsid w:val="00193168"/>
    <w:rsid w:val="001935ED"/>
    <w:rsid w:val="00193C04"/>
    <w:rsid w:val="0019591F"/>
    <w:rsid w:val="00195C36"/>
    <w:rsid w:val="00195C7D"/>
    <w:rsid w:val="00196732"/>
    <w:rsid w:val="00196C8F"/>
    <w:rsid w:val="00197698"/>
    <w:rsid w:val="00197A4A"/>
    <w:rsid w:val="00197E30"/>
    <w:rsid w:val="001A0209"/>
    <w:rsid w:val="001A107C"/>
    <w:rsid w:val="001A1099"/>
    <w:rsid w:val="001A11F6"/>
    <w:rsid w:val="001A1234"/>
    <w:rsid w:val="001A129D"/>
    <w:rsid w:val="001A1A96"/>
    <w:rsid w:val="001A1F8E"/>
    <w:rsid w:val="001A2053"/>
    <w:rsid w:val="001A2406"/>
    <w:rsid w:val="001A268B"/>
    <w:rsid w:val="001A4BFE"/>
    <w:rsid w:val="001A5019"/>
    <w:rsid w:val="001A55C3"/>
    <w:rsid w:val="001A5DE3"/>
    <w:rsid w:val="001A5F70"/>
    <w:rsid w:val="001A67CC"/>
    <w:rsid w:val="001A68CC"/>
    <w:rsid w:val="001A73F2"/>
    <w:rsid w:val="001A7AF5"/>
    <w:rsid w:val="001A7E07"/>
    <w:rsid w:val="001A7FAE"/>
    <w:rsid w:val="001B0118"/>
    <w:rsid w:val="001B17F2"/>
    <w:rsid w:val="001B1A37"/>
    <w:rsid w:val="001B1ED3"/>
    <w:rsid w:val="001B2D0B"/>
    <w:rsid w:val="001B35C4"/>
    <w:rsid w:val="001B394A"/>
    <w:rsid w:val="001B39E7"/>
    <w:rsid w:val="001B4F74"/>
    <w:rsid w:val="001B6723"/>
    <w:rsid w:val="001B6CBD"/>
    <w:rsid w:val="001B741B"/>
    <w:rsid w:val="001B7EE8"/>
    <w:rsid w:val="001C0907"/>
    <w:rsid w:val="001C0EC2"/>
    <w:rsid w:val="001C1389"/>
    <w:rsid w:val="001C1735"/>
    <w:rsid w:val="001C1949"/>
    <w:rsid w:val="001C2413"/>
    <w:rsid w:val="001C2D0A"/>
    <w:rsid w:val="001C2DF0"/>
    <w:rsid w:val="001C321D"/>
    <w:rsid w:val="001C3231"/>
    <w:rsid w:val="001C349E"/>
    <w:rsid w:val="001C3B6D"/>
    <w:rsid w:val="001C512C"/>
    <w:rsid w:val="001C672C"/>
    <w:rsid w:val="001C6B0F"/>
    <w:rsid w:val="001C70D5"/>
    <w:rsid w:val="001C7642"/>
    <w:rsid w:val="001C7676"/>
    <w:rsid w:val="001D043E"/>
    <w:rsid w:val="001D0D95"/>
    <w:rsid w:val="001D0E1A"/>
    <w:rsid w:val="001D135A"/>
    <w:rsid w:val="001D1FC6"/>
    <w:rsid w:val="001D276E"/>
    <w:rsid w:val="001D37D5"/>
    <w:rsid w:val="001D40E6"/>
    <w:rsid w:val="001D4A00"/>
    <w:rsid w:val="001D5119"/>
    <w:rsid w:val="001D51EE"/>
    <w:rsid w:val="001D591C"/>
    <w:rsid w:val="001D5F02"/>
    <w:rsid w:val="001D5F35"/>
    <w:rsid w:val="001D63A8"/>
    <w:rsid w:val="001D6585"/>
    <w:rsid w:val="001D76FA"/>
    <w:rsid w:val="001E05C6"/>
    <w:rsid w:val="001E1F50"/>
    <w:rsid w:val="001E2609"/>
    <w:rsid w:val="001E2854"/>
    <w:rsid w:val="001E2DBC"/>
    <w:rsid w:val="001E2EEB"/>
    <w:rsid w:val="001E365B"/>
    <w:rsid w:val="001E3808"/>
    <w:rsid w:val="001E39A4"/>
    <w:rsid w:val="001E3A94"/>
    <w:rsid w:val="001E45C3"/>
    <w:rsid w:val="001E472B"/>
    <w:rsid w:val="001E4891"/>
    <w:rsid w:val="001E618E"/>
    <w:rsid w:val="001E6798"/>
    <w:rsid w:val="001E6E98"/>
    <w:rsid w:val="001E7468"/>
    <w:rsid w:val="001E76F1"/>
    <w:rsid w:val="001E7893"/>
    <w:rsid w:val="001E7A42"/>
    <w:rsid w:val="001F072B"/>
    <w:rsid w:val="001F1681"/>
    <w:rsid w:val="001F1AFA"/>
    <w:rsid w:val="001F26AB"/>
    <w:rsid w:val="001F2748"/>
    <w:rsid w:val="001F29C5"/>
    <w:rsid w:val="001F2F6E"/>
    <w:rsid w:val="001F5153"/>
    <w:rsid w:val="001F58D5"/>
    <w:rsid w:val="001F5D38"/>
    <w:rsid w:val="001F606E"/>
    <w:rsid w:val="001F66B9"/>
    <w:rsid w:val="001F68BA"/>
    <w:rsid w:val="001F6FB6"/>
    <w:rsid w:val="001F7063"/>
    <w:rsid w:val="001F734A"/>
    <w:rsid w:val="001F7596"/>
    <w:rsid w:val="0020042A"/>
    <w:rsid w:val="00200496"/>
    <w:rsid w:val="002004F1"/>
    <w:rsid w:val="00201C5F"/>
    <w:rsid w:val="0020272A"/>
    <w:rsid w:val="00202857"/>
    <w:rsid w:val="00202955"/>
    <w:rsid w:val="00202ACD"/>
    <w:rsid w:val="00202C98"/>
    <w:rsid w:val="00202D09"/>
    <w:rsid w:val="00205392"/>
    <w:rsid w:val="0020596B"/>
    <w:rsid w:val="00206A35"/>
    <w:rsid w:val="002070B9"/>
    <w:rsid w:val="002076B7"/>
    <w:rsid w:val="00207C13"/>
    <w:rsid w:val="00207CBC"/>
    <w:rsid w:val="0021082C"/>
    <w:rsid w:val="00210F8E"/>
    <w:rsid w:val="00211348"/>
    <w:rsid w:val="00211762"/>
    <w:rsid w:val="00211BE7"/>
    <w:rsid w:val="00211DDD"/>
    <w:rsid w:val="00211E06"/>
    <w:rsid w:val="00212EDB"/>
    <w:rsid w:val="00212F6F"/>
    <w:rsid w:val="00213B4B"/>
    <w:rsid w:val="00214790"/>
    <w:rsid w:val="00214CA7"/>
    <w:rsid w:val="0021591C"/>
    <w:rsid w:val="00215F09"/>
    <w:rsid w:val="00217C65"/>
    <w:rsid w:val="00217D61"/>
    <w:rsid w:val="002219FF"/>
    <w:rsid w:val="00222836"/>
    <w:rsid w:val="00222FD2"/>
    <w:rsid w:val="002233ED"/>
    <w:rsid w:val="0022386C"/>
    <w:rsid w:val="00223B59"/>
    <w:rsid w:val="002246C0"/>
    <w:rsid w:val="0022474B"/>
    <w:rsid w:val="00225B03"/>
    <w:rsid w:val="00225E3C"/>
    <w:rsid w:val="002261CF"/>
    <w:rsid w:val="002264E7"/>
    <w:rsid w:val="00226719"/>
    <w:rsid w:val="00226E95"/>
    <w:rsid w:val="002270E4"/>
    <w:rsid w:val="00227582"/>
    <w:rsid w:val="002276B7"/>
    <w:rsid w:val="002303D2"/>
    <w:rsid w:val="002305F9"/>
    <w:rsid w:val="0023096D"/>
    <w:rsid w:val="00230F6F"/>
    <w:rsid w:val="00231BA3"/>
    <w:rsid w:val="002324B2"/>
    <w:rsid w:val="002325A3"/>
    <w:rsid w:val="002326B8"/>
    <w:rsid w:val="00232C65"/>
    <w:rsid w:val="0023340C"/>
    <w:rsid w:val="00233966"/>
    <w:rsid w:val="00233D64"/>
    <w:rsid w:val="00233DC1"/>
    <w:rsid w:val="00233E61"/>
    <w:rsid w:val="00234124"/>
    <w:rsid w:val="0023441B"/>
    <w:rsid w:val="0023511A"/>
    <w:rsid w:val="00235FAE"/>
    <w:rsid w:val="002360D3"/>
    <w:rsid w:val="002362C3"/>
    <w:rsid w:val="00236B80"/>
    <w:rsid w:val="002373D9"/>
    <w:rsid w:val="00237759"/>
    <w:rsid w:val="00237832"/>
    <w:rsid w:val="00237CD3"/>
    <w:rsid w:val="002403D3"/>
    <w:rsid w:val="00240DE1"/>
    <w:rsid w:val="002419C6"/>
    <w:rsid w:val="00242D10"/>
    <w:rsid w:val="00242DAF"/>
    <w:rsid w:val="00242F4B"/>
    <w:rsid w:val="002445C9"/>
    <w:rsid w:val="00244D21"/>
    <w:rsid w:val="00245AEC"/>
    <w:rsid w:val="0024609C"/>
    <w:rsid w:val="002462D0"/>
    <w:rsid w:val="00246622"/>
    <w:rsid w:val="00246BD4"/>
    <w:rsid w:val="00246ECF"/>
    <w:rsid w:val="00250D35"/>
    <w:rsid w:val="00250E73"/>
    <w:rsid w:val="00251D92"/>
    <w:rsid w:val="002526DC"/>
    <w:rsid w:val="00252723"/>
    <w:rsid w:val="00252A91"/>
    <w:rsid w:val="00252B64"/>
    <w:rsid w:val="00252DC9"/>
    <w:rsid w:val="00253691"/>
    <w:rsid w:val="00253A3F"/>
    <w:rsid w:val="0025461C"/>
    <w:rsid w:val="00254A96"/>
    <w:rsid w:val="00254AF9"/>
    <w:rsid w:val="00254B04"/>
    <w:rsid w:val="00254C96"/>
    <w:rsid w:val="00254E3E"/>
    <w:rsid w:val="0025685D"/>
    <w:rsid w:val="00256F6D"/>
    <w:rsid w:val="002578C3"/>
    <w:rsid w:val="00257D63"/>
    <w:rsid w:val="00257E6A"/>
    <w:rsid w:val="0026004C"/>
    <w:rsid w:val="0026046B"/>
    <w:rsid w:val="00260525"/>
    <w:rsid w:val="0026056A"/>
    <w:rsid w:val="00260949"/>
    <w:rsid w:val="00261195"/>
    <w:rsid w:val="00261EE9"/>
    <w:rsid w:val="0026204A"/>
    <w:rsid w:val="002627BB"/>
    <w:rsid w:val="0026282E"/>
    <w:rsid w:val="00262C0E"/>
    <w:rsid w:val="002632E6"/>
    <w:rsid w:val="00263529"/>
    <w:rsid w:val="00263C82"/>
    <w:rsid w:val="00263DAE"/>
    <w:rsid w:val="00264351"/>
    <w:rsid w:val="002647B2"/>
    <w:rsid w:val="00264FD4"/>
    <w:rsid w:val="002651A6"/>
    <w:rsid w:val="002653FD"/>
    <w:rsid w:val="0026563B"/>
    <w:rsid w:val="0026569B"/>
    <w:rsid w:val="0026569E"/>
    <w:rsid w:val="00266D8A"/>
    <w:rsid w:val="00267735"/>
    <w:rsid w:val="00267871"/>
    <w:rsid w:val="00267E09"/>
    <w:rsid w:val="002700A8"/>
    <w:rsid w:val="002703E8"/>
    <w:rsid w:val="00270821"/>
    <w:rsid w:val="00271476"/>
    <w:rsid w:val="002724A5"/>
    <w:rsid w:val="00272654"/>
    <w:rsid w:val="00272AD7"/>
    <w:rsid w:val="00274D1B"/>
    <w:rsid w:val="002753E1"/>
    <w:rsid w:val="002754A2"/>
    <w:rsid w:val="00276227"/>
    <w:rsid w:val="0027651A"/>
    <w:rsid w:val="002767CC"/>
    <w:rsid w:val="00276C3D"/>
    <w:rsid w:val="00277C40"/>
    <w:rsid w:val="002808B2"/>
    <w:rsid w:val="00281106"/>
    <w:rsid w:val="0028135A"/>
    <w:rsid w:val="00281493"/>
    <w:rsid w:val="00281706"/>
    <w:rsid w:val="0028191A"/>
    <w:rsid w:val="00281A9A"/>
    <w:rsid w:val="0028273B"/>
    <w:rsid w:val="002829DB"/>
    <w:rsid w:val="00282AB2"/>
    <w:rsid w:val="00282FD8"/>
    <w:rsid w:val="00284687"/>
    <w:rsid w:val="002846A8"/>
    <w:rsid w:val="002850F0"/>
    <w:rsid w:val="00285441"/>
    <w:rsid w:val="00285737"/>
    <w:rsid w:val="0028639B"/>
    <w:rsid w:val="0028741A"/>
    <w:rsid w:val="00287ADA"/>
    <w:rsid w:val="00290A91"/>
    <w:rsid w:val="00291B1F"/>
    <w:rsid w:val="00291FE9"/>
    <w:rsid w:val="002924B2"/>
    <w:rsid w:val="00292645"/>
    <w:rsid w:val="0029301B"/>
    <w:rsid w:val="0029302C"/>
    <w:rsid w:val="002931EA"/>
    <w:rsid w:val="00293E55"/>
    <w:rsid w:val="002940A2"/>
    <w:rsid w:val="002943DA"/>
    <w:rsid w:val="002945F3"/>
    <w:rsid w:val="00294A35"/>
    <w:rsid w:val="00295952"/>
    <w:rsid w:val="002969C4"/>
    <w:rsid w:val="00296D25"/>
    <w:rsid w:val="002A11F0"/>
    <w:rsid w:val="002A2459"/>
    <w:rsid w:val="002A2889"/>
    <w:rsid w:val="002A3CFB"/>
    <w:rsid w:val="002A42D9"/>
    <w:rsid w:val="002A465A"/>
    <w:rsid w:val="002A4689"/>
    <w:rsid w:val="002A48DC"/>
    <w:rsid w:val="002A51A0"/>
    <w:rsid w:val="002A51AB"/>
    <w:rsid w:val="002A54FE"/>
    <w:rsid w:val="002A5D23"/>
    <w:rsid w:val="002A6892"/>
    <w:rsid w:val="002A699C"/>
    <w:rsid w:val="002A6A01"/>
    <w:rsid w:val="002A6FEE"/>
    <w:rsid w:val="002A707A"/>
    <w:rsid w:val="002A7536"/>
    <w:rsid w:val="002A7644"/>
    <w:rsid w:val="002B04BB"/>
    <w:rsid w:val="002B0C89"/>
    <w:rsid w:val="002B19BA"/>
    <w:rsid w:val="002B19D5"/>
    <w:rsid w:val="002B1F2F"/>
    <w:rsid w:val="002B24FE"/>
    <w:rsid w:val="002B2D8D"/>
    <w:rsid w:val="002B2E9E"/>
    <w:rsid w:val="002B33BF"/>
    <w:rsid w:val="002B3C9D"/>
    <w:rsid w:val="002B41B1"/>
    <w:rsid w:val="002B447C"/>
    <w:rsid w:val="002B4F86"/>
    <w:rsid w:val="002B5140"/>
    <w:rsid w:val="002B664C"/>
    <w:rsid w:val="002B68F5"/>
    <w:rsid w:val="002B6D44"/>
    <w:rsid w:val="002B6E6E"/>
    <w:rsid w:val="002C001E"/>
    <w:rsid w:val="002C1459"/>
    <w:rsid w:val="002C173F"/>
    <w:rsid w:val="002C1BAB"/>
    <w:rsid w:val="002C1D6C"/>
    <w:rsid w:val="002C2902"/>
    <w:rsid w:val="002C2B5A"/>
    <w:rsid w:val="002C3082"/>
    <w:rsid w:val="002C3115"/>
    <w:rsid w:val="002C388C"/>
    <w:rsid w:val="002C3BA4"/>
    <w:rsid w:val="002C443E"/>
    <w:rsid w:val="002C44B4"/>
    <w:rsid w:val="002C46F7"/>
    <w:rsid w:val="002C4E62"/>
    <w:rsid w:val="002C56D3"/>
    <w:rsid w:val="002C56FB"/>
    <w:rsid w:val="002C6E0F"/>
    <w:rsid w:val="002C6EF2"/>
    <w:rsid w:val="002C70CD"/>
    <w:rsid w:val="002C7631"/>
    <w:rsid w:val="002C7B78"/>
    <w:rsid w:val="002D004B"/>
    <w:rsid w:val="002D0C14"/>
    <w:rsid w:val="002D1CC6"/>
    <w:rsid w:val="002D2264"/>
    <w:rsid w:val="002D2961"/>
    <w:rsid w:val="002D3677"/>
    <w:rsid w:val="002D3738"/>
    <w:rsid w:val="002D3D31"/>
    <w:rsid w:val="002D4C19"/>
    <w:rsid w:val="002D5163"/>
    <w:rsid w:val="002D6217"/>
    <w:rsid w:val="002D6D13"/>
    <w:rsid w:val="002D6D73"/>
    <w:rsid w:val="002D7058"/>
    <w:rsid w:val="002D71A3"/>
    <w:rsid w:val="002E0A26"/>
    <w:rsid w:val="002E11F1"/>
    <w:rsid w:val="002E126F"/>
    <w:rsid w:val="002E1BA7"/>
    <w:rsid w:val="002E21F1"/>
    <w:rsid w:val="002E2587"/>
    <w:rsid w:val="002E262D"/>
    <w:rsid w:val="002E2C07"/>
    <w:rsid w:val="002E3338"/>
    <w:rsid w:val="002E4715"/>
    <w:rsid w:val="002E4E01"/>
    <w:rsid w:val="002E4E7A"/>
    <w:rsid w:val="002E6042"/>
    <w:rsid w:val="002E64C5"/>
    <w:rsid w:val="002E668A"/>
    <w:rsid w:val="002E6D30"/>
    <w:rsid w:val="002E7618"/>
    <w:rsid w:val="002E7C4D"/>
    <w:rsid w:val="002E7F20"/>
    <w:rsid w:val="002F04FE"/>
    <w:rsid w:val="002F0798"/>
    <w:rsid w:val="002F21F0"/>
    <w:rsid w:val="002F251B"/>
    <w:rsid w:val="002F34F4"/>
    <w:rsid w:val="002F38ED"/>
    <w:rsid w:val="002F3C65"/>
    <w:rsid w:val="002F4135"/>
    <w:rsid w:val="002F4B19"/>
    <w:rsid w:val="002F4FB3"/>
    <w:rsid w:val="002F5131"/>
    <w:rsid w:val="002F584E"/>
    <w:rsid w:val="002F5C5E"/>
    <w:rsid w:val="002F5C72"/>
    <w:rsid w:val="002F6D68"/>
    <w:rsid w:val="002F709C"/>
    <w:rsid w:val="002F77F4"/>
    <w:rsid w:val="002F7A62"/>
    <w:rsid w:val="002F7DDE"/>
    <w:rsid w:val="00301C8F"/>
    <w:rsid w:val="00301DDC"/>
    <w:rsid w:val="003023FF"/>
    <w:rsid w:val="003028DD"/>
    <w:rsid w:val="003031BE"/>
    <w:rsid w:val="003048C0"/>
    <w:rsid w:val="0030531E"/>
    <w:rsid w:val="003056C6"/>
    <w:rsid w:val="003059F2"/>
    <w:rsid w:val="00305A6C"/>
    <w:rsid w:val="00306122"/>
    <w:rsid w:val="00306138"/>
    <w:rsid w:val="00307165"/>
    <w:rsid w:val="00310951"/>
    <w:rsid w:val="00310F04"/>
    <w:rsid w:val="003113F3"/>
    <w:rsid w:val="00311E43"/>
    <w:rsid w:val="00312902"/>
    <w:rsid w:val="00312E96"/>
    <w:rsid w:val="00313264"/>
    <w:rsid w:val="003135AC"/>
    <w:rsid w:val="003149B6"/>
    <w:rsid w:val="00314B42"/>
    <w:rsid w:val="00314B9D"/>
    <w:rsid w:val="00315879"/>
    <w:rsid w:val="00315B5E"/>
    <w:rsid w:val="00315DA4"/>
    <w:rsid w:val="00316147"/>
    <w:rsid w:val="0031669E"/>
    <w:rsid w:val="00317135"/>
    <w:rsid w:val="00317328"/>
    <w:rsid w:val="00317593"/>
    <w:rsid w:val="00317DF8"/>
    <w:rsid w:val="003213E2"/>
    <w:rsid w:val="003219DC"/>
    <w:rsid w:val="003220D0"/>
    <w:rsid w:val="00322799"/>
    <w:rsid w:val="0032292A"/>
    <w:rsid w:val="00322DCA"/>
    <w:rsid w:val="00322EB8"/>
    <w:rsid w:val="003234C6"/>
    <w:rsid w:val="0032354F"/>
    <w:rsid w:val="003235F2"/>
    <w:rsid w:val="00323A3C"/>
    <w:rsid w:val="00323C4E"/>
    <w:rsid w:val="00325415"/>
    <w:rsid w:val="003272D6"/>
    <w:rsid w:val="00327665"/>
    <w:rsid w:val="00327E0A"/>
    <w:rsid w:val="00330165"/>
    <w:rsid w:val="00330852"/>
    <w:rsid w:val="0033116C"/>
    <w:rsid w:val="00333338"/>
    <w:rsid w:val="003333C4"/>
    <w:rsid w:val="003344F2"/>
    <w:rsid w:val="0033477E"/>
    <w:rsid w:val="00334DFD"/>
    <w:rsid w:val="0033513D"/>
    <w:rsid w:val="0033522F"/>
    <w:rsid w:val="00336363"/>
    <w:rsid w:val="003363F0"/>
    <w:rsid w:val="003375F8"/>
    <w:rsid w:val="003376A0"/>
    <w:rsid w:val="0033791A"/>
    <w:rsid w:val="00337D07"/>
    <w:rsid w:val="00340199"/>
    <w:rsid w:val="003401E5"/>
    <w:rsid w:val="003421E9"/>
    <w:rsid w:val="003423C7"/>
    <w:rsid w:val="0034262D"/>
    <w:rsid w:val="0034345F"/>
    <w:rsid w:val="003445A5"/>
    <w:rsid w:val="00344B3C"/>
    <w:rsid w:val="003455A6"/>
    <w:rsid w:val="00345ADA"/>
    <w:rsid w:val="0034638F"/>
    <w:rsid w:val="003464D9"/>
    <w:rsid w:val="003471FA"/>
    <w:rsid w:val="00347251"/>
    <w:rsid w:val="00347E53"/>
    <w:rsid w:val="0035042A"/>
    <w:rsid w:val="00350ECB"/>
    <w:rsid w:val="003510F0"/>
    <w:rsid w:val="003519FA"/>
    <w:rsid w:val="00351B83"/>
    <w:rsid w:val="00352712"/>
    <w:rsid w:val="00352FB0"/>
    <w:rsid w:val="00353B70"/>
    <w:rsid w:val="00354547"/>
    <w:rsid w:val="003558C4"/>
    <w:rsid w:val="0035598E"/>
    <w:rsid w:val="00357305"/>
    <w:rsid w:val="00357540"/>
    <w:rsid w:val="00357E53"/>
    <w:rsid w:val="003601B7"/>
    <w:rsid w:val="003604B2"/>
    <w:rsid w:val="003609B1"/>
    <w:rsid w:val="00360B75"/>
    <w:rsid w:val="00361432"/>
    <w:rsid w:val="0036163B"/>
    <w:rsid w:val="00361BF6"/>
    <w:rsid w:val="00361C7C"/>
    <w:rsid w:val="003623CA"/>
    <w:rsid w:val="003624A0"/>
    <w:rsid w:val="003631AC"/>
    <w:rsid w:val="003637DA"/>
    <w:rsid w:val="00363C28"/>
    <w:rsid w:val="00363C50"/>
    <w:rsid w:val="0036419C"/>
    <w:rsid w:val="00364DDF"/>
    <w:rsid w:val="003670F0"/>
    <w:rsid w:val="003674B5"/>
    <w:rsid w:val="003675B3"/>
    <w:rsid w:val="00367F2F"/>
    <w:rsid w:val="00370378"/>
    <w:rsid w:val="00371422"/>
    <w:rsid w:val="00371969"/>
    <w:rsid w:val="00371AE9"/>
    <w:rsid w:val="003727CC"/>
    <w:rsid w:val="00372A4D"/>
    <w:rsid w:val="00372F5C"/>
    <w:rsid w:val="00373435"/>
    <w:rsid w:val="00373C7C"/>
    <w:rsid w:val="00373E4A"/>
    <w:rsid w:val="00374561"/>
    <w:rsid w:val="003748D4"/>
    <w:rsid w:val="003751C0"/>
    <w:rsid w:val="00375BA4"/>
    <w:rsid w:val="00375BA5"/>
    <w:rsid w:val="00375C82"/>
    <w:rsid w:val="00375F89"/>
    <w:rsid w:val="003761B7"/>
    <w:rsid w:val="003774FB"/>
    <w:rsid w:val="0037762E"/>
    <w:rsid w:val="003776B8"/>
    <w:rsid w:val="0038086E"/>
    <w:rsid w:val="00381594"/>
    <w:rsid w:val="003816B8"/>
    <w:rsid w:val="00381946"/>
    <w:rsid w:val="00381BBC"/>
    <w:rsid w:val="00384570"/>
    <w:rsid w:val="00384576"/>
    <w:rsid w:val="00384738"/>
    <w:rsid w:val="0038535C"/>
    <w:rsid w:val="00386040"/>
    <w:rsid w:val="00386789"/>
    <w:rsid w:val="00386AAD"/>
    <w:rsid w:val="003876C4"/>
    <w:rsid w:val="00387C48"/>
    <w:rsid w:val="003909C4"/>
    <w:rsid w:val="00391586"/>
    <w:rsid w:val="00391BD5"/>
    <w:rsid w:val="00392120"/>
    <w:rsid w:val="00393A87"/>
    <w:rsid w:val="00393E3E"/>
    <w:rsid w:val="0039404C"/>
    <w:rsid w:val="00394145"/>
    <w:rsid w:val="00394751"/>
    <w:rsid w:val="0039514C"/>
    <w:rsid w:val="003953A8"/>
    <w:rsid w:val="00395A42"/>
    <w:rsid w:val="00395BB4"/>
    <w:rsid w:val="00395EFC"/>
    <w:rsid w:val="00396560"/>
    <w:rsid w:val="0039679F"/>
    <w:rsid w:val="0039695F"/>
    <w:rsid w:val="003970D1"/>
    <w:rsid w:val="00397538"/>
    <w:rsid w:val="00397AFC"/>
    <w:rsid w:val="003A03FE"/>
    <w:rsid w:val="003A1148"/>
    <w:rsid w:val="003A1EAB"/>
    <w:rsid w:val="003A285F"/>
    <w:rsid w:val="003A2943"/>
    <w:rsid w:val="003A2B71"/>
    <w:rsid w:val="003A328E"/>
    <w:rsid w:val="003A361D"/>
    <w:rsid w:val="003A3666"/>
    <w:rsid w:val="003A4120"/>
    <w:rsid w:val="003A495B"/>
    <w:rsid w:val="003A4A4D"/>
    <w:rsid w:val="003A4B20"/>
    <w:rsid w:val="003A4C79"/>
    <w:rsid w:val="003A50B8"/>
    <w:rsid w:val="003A5271"/>
    <w:rsid w:val="003A5607"/>
    <w:rsid w:val="003A59C7"/>
    <w:rsid w:val="003A615A"/>
    <w:rsid w:val="003A6768"/>
    <w:rsid w:val="003A6960"/>
    <w:rsid w:val="003A69BE"/>
    <w:rsid w:val="003A7322"/>
    <w:rsid w:val="003A74FA"/>
    <w:rsid w:val="003B0371"/>
    <w:rsid w:val="003B076F"/>
    <w:rsid w:val="003B09FD"/>
    <w:rsid w:val="003B0BE3"/>
    <w:rsid w:val="003B1F9D"/>
    <w:rsid w:val="003B2648"/>
    <w:rsid w:val="003B300E"/>
    <w:rsid w:val="003B34F7"/>
    <w:rsid w:val="003B39A7"/>
    <w:rsid w:val="003B3DBF"/>
    <w:rsid w:val="003B3F21"/>
    <w:rsid w:val="003B4AEC"/>
    <w:rsid w:val="003B5391"/>
    <w:rsid w:val="003B57C7"/>
    <w:rsid w:val="003B5C76"/>
    <w:rsid w:val="003B6697"/>
    <w:rsid w:val="003B7329"/>
    <w:rsid w:val="003B7718"/>
    <w:rsid w:val="003B79E2"/>
    <w:rsid w:val="003C007B"/>
    <w:rsid w:val="003C0429"/>
    <w:rsid w:val="003C0FFD"/>
    <w:rsid w:val="003C1084"/>
    <w:rsid w:val="003C10C9"/>
    <w:rsid w:val="003C16EF"/>
    <w:rsid w:val="003C1A2E"/>
    <w:rsid w:val="003C25AE"/>
    <w:rsid w:val="003C2FBB"/>
    <w:rsid w:val="003C3082"/>
    <w:rsid w:val="003C34B6"/>
    <w:rsid w:val="003C3BF7"/>
    <w:rsid w:val="003C478D"/>
    <w:rsid w:val="003C4C9C"/>
    <w:rsid w:val="003C5F69"/>
    <w:rsid w:val="003C6BE4"/>
    <w:rsid w:val="003C6CE6"/>
    <w:rsid w:val="003C7138"/>
    <w:rsid w:val="003C7ABC"/>
    <w:rsid w:val="003C7CD8"/>
    <w:rsid w:val="003C7E4E"/>
    <w:rsid w:val="003C7F4A"/>
    <w:rsid w:val="003D029F"/>
    <w:rsid w:val="003D0E23"/>
    <w:rsid w:val="003D0E6C"/>
    <w:rsid w:val="003D0ED3"/>
    <w:rsid w:val="003D1083"/>
    <w:rsid w:val="003D28BD"/>
    <w:rsid w:val="003D2927"/>
    <w:rsid w:val="003D32FD"/>
    <w:rsid w:val="003D343D"/>
    <w:rsid w:val="003D39F3"/>
    <w:rsid w:val="003D5848"/>
    <w:rsid w:val="003D5DAB"/>
    <w:rsid w:val="003D5E53"/>
    <w:rsid w:val="003D6939"/>
    <w:rsid w:val="003D6A96"/>
    <w:rsid w:val="003D6B8B"/>
    <w:rsid w:val="003D6BC0"/>
    <w:rsid w:val="003D7C1F"/>
    <w:rsid w:val="003D7F5D"/>
    <w:rsid w:val="003E0284"/>
    <w:rsid w:val="003E071E"/>
    <w:rsid w:val="003E1D3A"/>
    <w:rsid w:val="003E2207"/>
    <w:rsid w:val="003E3192"/>
    <w:rsid w:val="003E371A"/>
    <w:rsid w:val="003E3CB4"/>
    <w:rsid w:val="003E3D7B"/>
    <w:rsid w:val="003E3E1F"/>
    <w:rsid w:val="003E43EA"/>
    <w:rsid w:val="003E4B45"/>
    <w:rsid w:val="003E5043"/>
    <w:rsid w:val="003E5BA0"/>
    <w:rsid w:val="003E5E1E"/>
    <w:rsid w:val="003E6579"/>
    <w:rsid w:val="003E66F9"/>
    <w:rsid w:val="003E71E6"/>
    <w:rsid w:val="003E7D93"/>
    <w:rsid w:val="003F043A"/>
    <w:rsid w:val="003F04E9"/>
    <w:rsid w:val="003F0660"/>
    <w:rsid w:val="003F09DA"/>
    <w:rsid w:val="003F12AB"/>
    <w:rsid w:val="003F178E"/>
    <w:rsid w:val="003F1A4D"/>
    <w:rsid w:val="003F28DC"/>
    <w:rsid w:val="003F2AF9"/>
    <w:rsid w:val="003F2DD7"/>
    <w:rsid w:val="003F3D92"/>
    <w:rsid w:val="003F4721"/>
    <w:rsid w:val="003F47CF"/>
    <w:rsid w:val="003F4A4C"/>
    <w:rsid w:val="003F562E"/>
    <w:rsid w:val="003F59E1"/>
    <w:rsid w:val="003F608F"/>
    <w:rsid w:val="003F6803"/>
    <w:rsid w:val="003F6A59"/>
    <w:rsid w:val="003F6A79"/>
    <w:rsid w:val="003F7FAA"/>
    <w:rsid w:val="004001F5"/>
    <w:rsid w:val="00400488"/>
    <w:rsid w:val="00400CB5"/>
    <w:rsid w:val="00401079"/>
    <w:rsid w:val="0040165B"/>
    <w:rsid w:val="004016D9"/>
    <w:rsid w:val="00401CE4"/>
    <w:rsid w:val="004022DE"/>
    <w:rsid w:val="0040281D"/>
    <w:rsid w:val="00402A6D"/>
    <w:rsid w:val="00402B1F"/>
    <w:rsid w:val="00402B67"/>
    <w:rsid w:val="004030AE"/>
    <w:rsid w:val="00403112"/>
    <w:rsid w:val="00403A51"/>
    <w:rsid w:val="00404FD5"/>
    <w:rsid w:val="00404FDA"/>
    <w:rsid w:val="00405988"/>
    <w:rsid w:val="004061BE"/>
    <w:rsid w:val="004063F0"/>
    <w:rsid w:val="00407029"/>
    <w:rsid w:val="004073B2"/>
    <w:rsid w:val="00407600"/>
    <w:rsid w:val="00407B32"/>
    <w:rsid w:val="00407DB0"/>
    <w:rsid w:val="00411413"/>
    <w:rsid w:val="0041151E"/>
    <w:rsid w:val="004115AF"/>
    <w:rsid w:val="004115CD"/>
    <w:rsid w:val="00411616"/>
    <w:rsid w:val="00411B35"/>
    <w:rsid w:val="00412BB3"/>
    <w:rsid w:val="00413EA8"/>
    <w:rsid w:val="0041460F"/>
    <w:rsid w:val="00415016"/>
    <w:rsid w:val="0041505D"/>
    <w:rsid w:val="00415203"/>
    <w:rsid w:val="00415243"/>
    <w:rsid w:val="004153E5"/>
    <w:rsid w:val="00416B0B"/>
    <w:rsid w:val="004175E9"/>
    <w:rsid w:val="004178D8"/>
    <w:rsid w:val="00417F4E"/>
    <w:rsid w:val="00420356"/>
    <w:rsid w:val="004204F0"/>
    <w:rsid w:val="00420CF8"/>
    <w:rsid w:val="0042168D"/>
    <w:rsid w:val="004216E6"/>
    <w:rsid w:val="00421C01"/>
    <w:rsid w:val="00421C8B"/>
    <w:rsid w:val="00421E3E"/>
    <w:rsid w:val="004226FF"/>
    <w:rsid w:val="0042272E"/>
    <w:rsid w:val="0042333A"/>
    <w:rsid w:val="00423541"/>
    <w:rsid w:val="00423DF7"/>
    <w:rsid w:val="0042402B"/>
    <w:rsid w:val="00425220"/>
    <w:rsid w:val="00425A05"/>
    <w:rsid w:val="00427786"/>
    <w:rsid w:val="00427B68"/>
    <w:rsid w:val="004309C8"/>
    <w:rsid w:val="004310AC"/>
    <w:rsid w:val="00431118"/>
    <w:rsid w:val="00432163"/>
    <w:rsid w:val="00432339"/>
    <w:rsid w:val="00432C49"/>
    <w:rsid w:val="00433797"/>
    <w:rsid w:val="00433A87"/>
    <w:rsid w:val="00433F30"/>
    <w:rsid w:val="0043441D"/>
    <w:rsid w:val="00435304"/>
    <w:rsid w:val="004353BD"/>
    <w:rsid w:val="0043586C"/>
    <w:rsid w:val="0043594F"/>
    <w:rsid w:val="00436051"/>
    <w:rsid w:val="004362A5"/>
    <w:rsid w:val="00436479"/>
    <w:rsid w:val="00437851"/>
    <w:rsid w:val="00437BF2"/>
    <w:rsid w:val="00440450"/>
    <w:rsid w:val="004405D2"/>
    <w:rsid w:val="0044073D"/>
    <w:rsid w:val="00440843"/>
    <w:rsid w:val="00441C3E"/>
    <w:rsid w:val="004430DA"/>
    <w:rsid w:val="0044361D"/>
    <w:rsid w:val="00443B4E"/>
    <w:rsid w:val="00444B98"/>
    <w:rsid w:val="00444E48"/>
    <w:rsid w:val="004452D3"/>
    <w:rsid w:val="00445471"/>
    <w:rsid w:val="00445486"/>
    <w:rsid w:val="00445784"/>
    <w:rsid w:val="00445CE2"/>
    <w:rsid w:val="0044677E"/>
    <w:rsid w:val="004479F6"/>
    <w:rsid w:val="00447D9B"/>
    <w:rsid w:val="00450BC6"/>
    <w:rsid w:val="004515F1"/>
    <w:rsid w:val="0045190D"/>
    <w:rsid w:val="0045223F"/>
    <w:rsid w:val="00452CA3"/>
    <w:rsid w:val="00452DF7"/>
    <w:rsid w:val="004530C5"/>
    <w:rsid w:val="0045311D"/>
    <w:rsid w:val="00453617"/>
    <w:rsid w:val="00453B73"/>
    <w:rsid w:val="004541E5"/>
    <w:rsid w:val="004551C1"/>
    <w:rsid w:val="004552DB"/>
    <w:rsid w:val="00455470"/>
    <w:rsid w:val="00455B02"/>
    <w:rsid w:val="00455C3A"/>
    <w:rsid w:val="00455CA3"/>
    <w:rsid w:val="00455CFC"/>
    <w:rsid w:val="00455F5D"/>
    <w:rsid w:val="0045685C"/>
    <w:rsid w:val="00456A2C"/>
    <w:rsid w:val="004571E1"/>
    <w:rsid w:val="0046069E"/>
    <w:rsid w:val="00460AD2"/>
    <w:rsid w:val="004614BD"/>
    <w:rsid w:val="0046208B"/>
    <w:rsid w:val="0046248A"/>
    <w:rsid w:val="00462D6E"/>
    <w:rsid w:val="00463321"/>
    <w:rsid w:val="00463D25"/>
    <w:rsid w:val="004640AD"/>
    <w:rsid w:val="0046416C"/>
    <w:rsid w:val="0046422E"/>
    <w:rsid w:val="00465311"/>
    <w:rsid w:val="004654FD"/>
    <w:rsid w:val="00465C43"/>
    <w:rsid w:val="0046659A"/>
    <w:rsid w:val="004665CC"/>
    <w:rsid w:val="0046666B"/>
    <w:rsid w:val="00467A3D"/>
    <w:rsid w:val="004707F4"/>
    <w:rsid w:val="00470971"/>
    <w:rsid w:val="004712C8"/>
    <w:rsid w:val="0047192C"/>
    <w:rsid w:val="004727E1"/>
    <w:rsid w:val="00472CE5"/>
    <w:rsid w:val="0047371F"/>
    <w:rsid w:val="00473955"/>
    <w:rsid w:val="004739A9"/>
    <w:rsid w:val="00473C33"/>
    <w:rsid w:val="00474463"/>
    <w:rsid w:val="00475114"/>
    <w:rsid w:val="004759C9"/>
    <w:rsid w:val="00475AFA"/>
    <w:rsid w:val="00476269"/>
    <w:rsid w:val="0047638E"/>
    <w:rsid w:val="00476B48"/>
    <w:rsid w:val="00476BAC"/>
    <w:rsid w:val="00477313"/>
    <w:rsid w:val="004776B6"/>
    <w:rsid w:val="00477789"/>
    <w:rsid w:val="00477BAD"/>
    <w:rsid w:val="0048005F"/>
    <w:rsid w:val="004802C8"/>
    <w:rsid w:val="00480A8B"/>
    <w:rsid w:val="00481EDA"/>
    <w:rsid w:val="00482572"/>
    <w:rsid w:val="00482820"/>
    <w:rsid w:val="004828AE"/>
    <w:rsid w:val="00483872"/>
    <w:rsid w:val="00485572"/>
    <w:rsid w:val="004860A6"/>
    <w:rsid w:val="00486A31"/>
    <w:rsid w:val="00486E96"/>
    <w:rsid w:val="00486F0B"/>
    <w:rsid w:val="004870D5"/>
    <w:rsid w:val="00487311"/>
    <w:rsid w:val="00487475"/>
    <w:rsid w:val="00490263"/>
    <w:rsid w:val="004906E6"/>
    <w:rsid w:val="004908DF"/>
    <w:rsid w:val="00490F44"/>
    <w:rsid w:val="004914FE"/>
    <w:rsid w:val="00491511"/>
    <w:rsid w:val="004917F2"/>
    <w:rsid w:val="00492420"/>
    <w:rsid w:val="0049282B"/>
    <w:rsid w:val="00492FBE"/>
    <w:rsid w:val="00493DA7"/>
    <w:rsid w:val="00494DE6"/>
    <w:rsid w:val="00495EDE"/>
    <w:rsid w:val="00496124"/>
    <w:rsid w:val="00496174"/>
    <w:rsid w:val="004965D4"/>
    <w:rsid w:val="00496DB8"/>
    <w:rsid w:val="00497E5E"/>
    <w:rsid w:val="004A0212"/>
    <w:rsid w:val="004A0868"/>
    <w:rsid w:val="004A0876"/>
    <w:rsid w:val="004A0BBD"/>
    <w:rsid w:val="004A0FF5"/>
    <w:rsid w:val="004A15D5"/>
    <w:rsid w:val="004A1B42"/>
    <w:rsid w:val="004A1B61"/>
    <w:rsid w:val="004A283B"/>
    <w:rsid w:val="004A3512"/>
    <w:rsid w:val="004A3DA1"/>
    <w:rsid w:val="004A441F"/>
    <w:rsid w:val="004A4C49"/>
    <w:rsid w:val="004A4D80"/>
    <w:rsid w:val="004A55C8"/>
    <w:rsid w:val="004A64E2"/>
    <w:rsid w:val="004A6F7E"/>
    <w:rsid w:val="004A6FFC"/>
    <w:rsid w:val="004A7286"/>
    <w:rsid w:val="004A75BC"/>
    <w:rsid w:val="004A79B7"/>
    <w:rsid w:val="004A7A29"/>
    <w:rsid w:val="004B0059"/>
    <w:rsid w:val="004B022D"/>
    <w:rsid w:val="004B05C9"/>
    <w:rsid w:val="004B08C8"/>
    <w:rsid w:val="004B1336"/>
    <w:rsid w:val="004B202D"/>
    <w:rsid w:val="004B2CAF"/>
    <w:rsid w:val="004B2D6B"/>
    <w:rsid w:val="004B2FD9"/>
    <w:rsid w:val="004B3EDF"/>
    <w:rsid w:val="004B5163"/>
    <w:rsid w:val="004B5850"/>
    <w:rsid w:val="004B5C50"/>
    <w:rsid w:val="004B690F"/>
    <w:rsid w:val="004B6B74"/>
    <w:rsid w:val="004B6C33"/>
    <w:rsid w:val="004B6C37"/>
    <w:rsid w:val="004B6D89"/>
    <w:rsid w:val="004B77D1"/>
    <w:rsid w:val="004C0B63"/>
    <w:rsid w:val="004C0F76"/>
    <w:rsid w:val="004C1B45"/>
    <w:rsid w:val="004C1F70"/>
    <w:rsid w:val="004C2904"/>
    <w:rsid w:val="004C36FC"/>
    <w:rsid w:val="004C3C89"/>
    <w:rsid w:val="004C3DF1"/>
    <w:rsid w:val="004C4015"/>
    <w:rsid w:val="004C5A7E"/>
    <w:rsid w:val="004C666D"/>
    <w:rsid w:val="004D0147"/>
    <w:rsid w:val="004D017C"/>
    <w:rsid w:val="004D0C88"/>
    <w:rsid w:val="004D155F"/>
    <w:rsid w:val="004D175B"/>
    <w:rsid w:val="004D1A2E"/>
    <w:rsid w:val="004D1B32"/>
    <w:rsid w:val="004D2025"/>
    <w:rsid w:val="004D275A"/>
    <w:rsid w:val="004D3378"/>
    <w:rsid w:val="004D45E4"/>
    <w:rsid w:val="004D4715"/>
    <w:rsid w:val="004D5026"/>
    <w:rsid w:val="004D61B9"/>
    <w:rsid w:val="004D62FA"/>
    <w:rsid w:val="004D6D7B"/>
    <w:rsid w:val="004D7CEE"/>
    <w:rsid w:val="004E0AFF"/>
    <w:rsid w:val="004E1062"/>
    <w:rsid w:val="004E136A"/>
    <w:rsid w:val="004E2017"/>
    <w:rsid w:val="004E2A43"/>
    <w:rsid w:val="004E2BF9"/>
    <w:rsid w:val="004E3061"/>
    <w:rsid w:val="004E37CC"/>
    <w:rsid w:val="004E3FDE"/>
    <w:rsid w:val="004E4584"/>
    <w:rsid w:val="004E45B2"/>
    <w:rsid w:val="004E4D36"/>
    <w:rsid w:val="004E54FA"/>
    <w:rsid w:val="004E57C2"/>
    <w:rsid w:val="004E593B"/>
    <w:rsid w:val="004E5C1B"/>
    <w:rsid w:val="004E5D54"/>
    <w:rsid w:val="004E62F2"/>
    <w:rsid w:val="004E6D27"/>
    <w:rsid w:val="004E750A"/>
    <w:rsid w:val="004E756B"/>
    <w:rsid w:val="004E767C"/>
    <w:rsid w:val="004F0074"/>
    <w:rsid w:val="004F0116"/>
    <w:rsid w:val="004F0B93"/>
    <w:rsid w:val="004F0DA4"/>
    <w:rsid w:val="004F1066"/>
    <w:rsid w:val="004F16AE"/>
    <w:rsid w:val="004F1E0D"/>
    <w:rsid w:val="004F26A9"/>
    <w:rsid w:val="004F2B5A"/>
    <w:rsid w:val="004F3264"/>
    <w:rsid w:val="004F34A7"/>
    <w:rsid w:val="004F38C5"/>
    <w:rsid w:val="004F3D91"/>
    <w:rsid w:val="004F4790"/>
    <w:rsid w:val="004F4B0A"/>
    <w:rsid w:val="004F4D76"/>
    <w:rsid w:val="004F578B"/>
    <w:rsid w:val="004F631C"/>
    <w:rsid w:val="004F6890"/>
    <w:rsid w:val="004F6CF1"/>
    <w:rsid w:val="004F7097"/>
    <w:rsid w:val="004F7D99"/>
    <w:rsid w:val="004F7EAD"/>
    <w:rsid w:val="0050033D"/>
    <w:rsid w:val="00500A83"/>
    <w:rsid w:val="00500AC6"/>
    <w:rsid w:val="00500BFE"/>
    <w:rsid w:val="0050108D"/>
    <w:rsid w:val="005013E2"/>
    <w:rsid w:val="00501665"/>
    <w:rsid w:val="00501AC9"/>
    <w:rsid w:val="00501B68"/>
    <w:rsid w:val="005022A7"/>
    <w:rsid w:val="0050266A"/>
    <w:rsid w:val="0050276A"/>
    <w:rsid w:val="00502C6E"/>
    <w:rsid w:val="00502E10"/>
    <w:rsid w:val="00503336"/>
    <w:rsid w:val="00503A34"/>
    <w:rsid w:val="00503E75"/>
    <w:rsid w:val="00504400"/>
    <w:rsid w:val="0050479D"/>
    <w:rsid w:val="00504D1F"/>
    <w:rsid w:val="00504DAA"/>
    <w:rsid w:val="0050663D"/>
    <w:rsid w:val="00507ED2"/>
    <w:rsid w:val="00510607"/>
    <w:rsid w:val="0051119D"/>
    <w:rsid w:val="00511C97"/>
    <w:rsid w:val="005124F2"/>
    <w:rsid w:val="005135E8"/>
    <w:rsid w:val="00513EB2"/>
    <w:rsid w:val="005144A4"/>
    <w:rsid w:val="00514C9D"/>
    <w:rsid w:val="00515BB1"/>
    <w:rsid w:val="00516586"/>
    <w:rsid w:val="00516870"/>
    <w:rsid w:val="00516C97"/>
    <w:rsid w:val="00516CF4"/>
    <w:rsid w:val="00517026"/>
    <w:rsid w:val="00517D34"/>
    <w:rsid w:val="00517F06"/>
    <w:rsid w:val="005204C1"/>
    <w:rsid w:val="005204C2"/>
    <w:rsid w:val="00520574"/>
    <w:rsid w:val="00520C74"/>
    <w:rsid w:val="00521527"/>
    <w:rsid w:val="00522F12"/>
    <w:rsid w:val="0052321C"/>
    <w:rsid w:val="005234C1"/>
    <w:rsid w:val="00523CBA"/>
    <w:rsid w:val="005247E9"/>
    <w:rsid w:val="00524DB5"/>
    <w:rsid w:val="005255A0"/>
    <w:rsid w:val="00526104"/>
    <w:rsid w:val="00526A0B"/>
    <w:rsid w:val="00527915"/>
    <w:rsid w:val="00527D3D"/>
    <w:rsid w:val="00530A12"/>
    <w:rsid w:val="005312E2"/>
    <w:rsid w:val="00531500"/>
    <w:rsid w:val="00531C52"/>
    <w:rsid w:val="00532089"/>
    <w:rsid w:val="005323F7"/>
    <w:rsid w:val="00532A35"/>
    <w:rsid w:val="00532AF4"/>
    <w:rsid w:val="005339A2"/>
    <w:rsid w:val="005339B0"/>
    <w:rsid w:val="00534EE4"/>
    <w:rsid w:val="0053511D"/>
    <w:rsid w:val="00536157"/>
    <w:rsid w:val="005364D8"/>
    <w:rsid w:val="00536F11"/>
    <w:rsid w:val="00537290"/>
    <w:rsid w:val="00537B23"/>
    <w:rsid w:val="00540CE8"/>
    <w:rsid w:val="00541F11"/>
    <w:rsid w:val="0054228B"/>
    <w:rsid w:val="00542544"/>
    <w:rsid w:val="005426F1"/>
    <w:rsid w:val="00542DA2"/>
    <w:rsid w:val="00542F41"/>
    <w:rsid w:val="00544974"/>
    <w:rsid w:val="00545A1F"/>
    <w:rsid w:val="005467A6"/>
    <w:rsid w:val="00547030"/>
    <w:rsid w:val="00547E1B"/>
    <w:rsid w:val="0055079A"/>
    <w:rsid w:val="00550934"/>
    <w:rsid w:val="00550983"/>
    <w:rsid w:val="005513C9"/>
    <w:rsid w:val="00552182"/>
    <w:rsid w:val="005536D1"/>
    <w:rsid w:val="00554256"/>
    <w:rsid w:val="00554F4B"/>
    <w:rsid w:val="005555B1"/>
    <w:rsid w:val="00555C4E"/>
    <w:rsid w:val="005568C3"/>
    <w:rsid w:val="005576FA"/>
    <w:rsid w:val="0056001A"/>
    <w:rsid w:val="00560F63"/>
    <w:rsid w:val="00561133"/>
    <w:rsid w:val="005614FE"/>
    <w:rsid w:val="0056172F"/>
    <w:rsid w:val="00561783"/>
    <w:rsid w:val="005624DE"/>
    <w:rsid w:val="005624EB"/>
    <w:rsid w:val="00562AD5"/>
    <w:rsid w:val="005633B7"/>
    <w:rsid w:val="00563864"/>
    <w:rsid w:val="005638B9"/>
    <w:rsid w:val="00563953"/>
    <w:rsid w:val="00563A70"/>
    <w:rsid w:val="00565003"/>
    <w:rsid w:val="005652CF"/>
    <w:rsid w:val="005657D5"/>
    <w:rsid w:val="0056702A"/>
    <w:rsid w:val="00567429"/>
    <w:rsid w:val="00567729"/>
    <w:rsid w:val="00567A81"/>
    <w:rsid w:val="00567D66"/>
    <w:rsid w:val="00570285"/>
    <w:rsid w:val="00571B10"/>
    <w:rsid w:val="00571C41"/>
    <w:rsid w:val="00571F4C"/>
    <w:rsid w:val="00572027"/>
    <w:rsid w:val="005728F3"/>
    <w:rsid w:val="00573AFF"/>
    <w:rsid w:val="00573B74"/>
    <w:rsid w:val="00574578"/>
    <w:rsid w:val="00574D45"/>
    <w:rsid w:val="00574DFF"/>
    <w:rsid w:val="00575028"/>
    <w:rsid w:val="0057551F"/>
    <w:rsid w:val="00575897"/>
    <w:rsid w:val="00575DA3"/>
    <w:rsid w:val="0057611E"/>
    <w:rsid w:val="0057743F"/>
    <w:rsid w:val="005775E9"/>
    <w:rsid w:val="00580A62"/>
    <w:rsid w:val="00580E5C"/>
    <w:rsid w:val="00581185"/>
    <w:rsid w:val="00582C30"/>
    <w:rsid w:val="00582CAF"/>
    <w:rsid w:val="00582FEC"/>
    <w:rsid w:val="005835C3"/>
    <w:rsid w:val="00584497"/>
    <w:rsid w:val="0058466A"/>
    <w:rsid w:val="00584FC6"/>
    <w:rsid w:val="0058539F"/>
    <w:rsid w:val="00585478"/>
    <w:rsid w:val="005855CA"/>
    <w:rsid w:val="0058761A"/>
    <w:rsid w:val="00587904"/>
    <w:rsid w:val="00587A0F"/>
    <w:rsid w:val="00587E2A"/>
    <w:rsid w:val="005903EF"/>
    <w:rsid w:val="00592722"/>
    <w:rsid w:val="00592A61"/>
    <w:rsid w:val="0059330C"/>
    <w:rsid w:val="005935FD"/>
    <w:rsid w:val="00593DFB"/>
    <w:rsid w:val="0059497B"/>
    <w:rsid w:val="00594988"/>
    <w:rsid w:val="00594CB8"/>
    <w:rsid w:val="00595FED"/>
    <w:rsid w:val="005964F3"/>
    <w:rsid w:val="0059688F"/>
    <w:rsid w:val="00597BE8"/>
    <w:rsid w:val="00597DB2"/>
    <w:rsid w:val="005A03C1"/>
    <w:rsid w:val="005A146E"/>
    <w:rsid w:val="005A174C"/>
    <w:rsid w:val="005A1CDD"/>
    <w:rsid w:val="005A2007"/>
    <w:rsid w:val="005A24B0"/>
    <w:rsid w:val="005A260F"/>
    <w:rsid w:val="005A285A"/>
    <w:rsid w:val="005A28B3"/>
    <w:rsid w:val="005A2F35"/>
    <w:rsid w:val="005A3C1E"/>
    <w:rsid w:val="005A404B"/>
    <w:rsid w:val="005A426A"/>
    <w:rsid w:val="005A4445"/>
    <w:rsid w:val="005A4EC4"/>
    <w:rsid w:val="005A503D"/>
    <w:rsid w:val="005A5069"/>
    <w:rsid w:val="005A53CF"/>
    <w:rsid w:val="005A61EA"/>
    <w:rsid w:val="005A63CF"/>
    <w:rsid w:val="005A7074"/>
    <w:rsid w:val="005A70C3"/>
    <w:rsid w:val="005A7490"/>
    <w:rsid w:val="005B0AF7"/>
    <w:rsid w:val="005B1530"/>
    <w:rsid w:val="005B1931"/>
    <w:rsid w:val="005B1AC4"/>
    <w:rsid w:val="005B2148"/>
    <w:rsid w:val="005B251B"/>
    <w:rsid w:val="005B4493"/>
    <w:rsid w:val="005B44D8"/>
    <w:rsid w:val="005B4908"/>
    <w:rsid w:val="005B582C"/>
    <w:rsid w:val="005B65EC"/>
    <w:rsid w:val="005B6EA1"/>
    <w:rsid w:val="005B7553"/>
    <w:rsid w:val="005B7E3D"/>
    <w:rsid w:val="005C0AF3"/>
    <w:rsid w:val="005C0C6A"/>
    <w:rsid w:val="005C13BB"/>
    <w:rsid w:val="005C1967"/>
    <w:rsid w:val="005C1E61"/>
    <w:rsid w:val="005C32F2"/>
    <w:rsid w:val="005C33E2"/>
    <w:rsid w:val="005C3A39"/>
    <w:rsid w:val="005C3EDC"/>
    <w:rsid w:val="005C50AB"/>
    <w:rsid w:val="005C6363"/>
    <w:rsid w:val="005C648D"/>
    <w:rsid w:val="005C6DE0"/>
    <w:rsid w:val="005C713C"/>
    <w:rsid w:val="005C72DA"/>
    <w:rsid w:val="005C790D"/>
    <w:rsid w:val="005C79E2"/>
    <w:rsid w:val="005D03F3"/>
    <w:rsid w:val="005D06C7"/>
    <w:rsid w:val="005D0E07"/>
    <w:rsid w:val="005D160E"/>
    <w:rsid w:val="005D1F9A"/>
    <w:rsid w:val="005D2007"/>
    <w:rsid w:val="005D20D0"/>
    <w:rsid w:val="005D2703"/>
    <w:rsid w:val="005D2D83"/>
    <w:rsid w:val="005D3AC1"/>
    <w:rsid w:val="005D3F09"/>
    <w:rsid w:val="005D4127"/>
    <w:rsid w:val="005D43C5"/>
    <w:rsid w:val="005D44E2"/>
    <w:rsid w:val="005D5E31"/>
    <w:rsid w:val="005D5E8C"/>
    <w:rsid w:val="005D628E"/>
    <w:rsid w:val="005D691A"/>
    <w:rsid w:val="005D74E8"/>
    <w:rsid w:val="005D7551"/>
    <w:rsid w:val="005D7AC1"/>
    <w:rsid w:val="005E158C"/>
    <w:rsid w:val="005E31C3"/>
    <w:rsid w:val="005E34B4"/>
    <w:rsid w:val="005E392B"/>
    <w:rsid w:val="005E3AD5"/>
    <w:rsid w:val="005E4387"/>
    <w:rsid w:val="005E4832"/>
    <w:rsid w:val="005E4B67"/>
    <w:rsid w:val="005E521E"/>
    <w:rsid w:val="005E5854"/>
    <w:rsid w:val="005E5B50"/>
    <w:rsid w:val="005E5DC0"/>
    <w:rsid w:val="005E5E22"/>
    <w:rsid w:val="005E5FA6"/>
    <w:rsid w:val="005E6557"/>
    <w:rsid w:val="005E65EA"/>
    <w:rsid w:val="005E6655"/>
    <w:rsid w:val="005E6890"/>
    <w:rsid w:val="005E6B58"/>
    <w:rsid w:val="005E6BA6"/>
    <w:rsid w:val="005E7F0D"/>
    <w:rsid w:val="005F0442"/>
    <w:rsid w:val="005F06D0"/>
    <w:rsid w:val="005F0D40"/>
    <w:rsid w:val="005F1095"/>
    <w:rsid w:val="005F137B"/>
    <w:rsid w:val="005F2121"/>
    <w:rsid w:val="005F2760"/>
    <w:rsid w:val="005F2EBC"/>
    <w:rsid w:val="005F2EBE"/>
    <w:rsid w:val="005F30C2"/>
    <w:rsid w:val="005F3992"/>
    <w:rsid w:val="005F46AB"/>
    <w:rsid w:val="005F472C"/>
    <w:rsid w:val="005F4FDA"/>
    <w:rsid w:val="005F5123"/>
    <w:rsid w:val="005F526C"/>
    <w:rsid w:val="005F540F"/>
    <w:rsid w:val="005F58BF"/>
    <w:rsid w:val="005F5A4E"/>
    <w:rsid w:val="005F6491"/>
    <w:rsid w:val="005F675B"/>
    <w:rsid w:val="005F67DF"/>
    <w:rsid w:val="005F6C6C"/>
    <w:rsid w:val="005F779E"/>
    <w:rsid w:val="005F79D4"/>
    <w:rsid w:val="005F7C5E"/>
    <w:rsid w:val="0060024E"/>
    <w:rsid w:val="00601A96"/>
    <w:rsid w:val="00603AA8"/>
    <w:rsid w:val="00604119"/>
    <w:rsid w:val="006042EA"/>
    <w:rsid w:val="00604601"/>
    <w:rsid w:val="0060573B"/>
    <w:rsid w:val="0060653E"/>
    <w:rsid w:val="006065CB"/>
    <w:rsid w:val="00607CCC"/>
    <w:rsid w:val="00607CFA"/>
    <w:rsid w:val="006100D1"/>
    <w:rsid w:val="0061108D"/>
    <w:rsid w:val="006122C3"/>
    <w:rsid w:val="00612615"/>
    <w:rsid w:val="00612C5B"/>
    <w:rsid w:val="00613F85"/>
    <w:rsid w:val="006141D6"/>
    <w:rsid w:val="006159F8"/>
    <w:rsid w:val="00615C5F"/>
    <w:rsid w:val="0061615F"/>
    <w:rsid w:val="0061628E"/>
    <w:rsid w:val="006210E6"/>
    <w:rsid w:val="006211C5"/>
    <w:rsid w:val="00621681"/>
    <w:rsid w:val="00621C6C"/>
    <w:rsid w:val="00622138"/>
    <w:rsid w:val="006239F7"/>
    <w:rsid w:val="00623DD4"/>
    <w:rsid w:val="006245D4"/>
    <w:rsid w:val="00624707"/>
    <w:rsid w:val="00624B30"/>
    <w:rsid w:val="00624B58"/>
    <w:rsid w:val="00625548"/>
    <w:rsid w:val="00625664"/>
    <w:rsid w:val="00625D0C"/>
    <w:rsid w:val="0062625D"/>
    <w:rsid w:val="00626CC7"/>
    <w:rsid w:val="006277E4"/>
    <w:rsid w:val="006304FC"/>
    <w:rsid w:val="006307DA"/>
    <w:rsid w:val="00630DAC"/>
    <w:rsid w:val="00632827"/>
    <w:rsid w:val="0063286E"/>
    <w:rsid w:val="00632CBA"/>
    <w:rsid w:val="00633A0A"/>
    <w:rsid w:val="006341D3"/>
    <w:rsid w:val="006341D7"/>
    <w:rsid w:val="006341E4"/>
    <w:rsid w:val="006343A3"/>
    <w:rsid w:val="006345F4"/>
    <w:rsid w:val="0063529F"/>
    <w:rsid w:val="00635344"/>
    <w:rsid w:val="00635443"/>
    <w:rsid w:val="006360BE"/>
    <w:rsid w:val="0063685D"/>
    <w:rsid w:val="00636B4B"/>
    <w:rsid w:val="006370C8"/>
    <w:rsid w:val="00637B8C"/>
    <w:rsid w:val="00637BB1"/>
    <w:rsid w:val="006405E2"/>
    <w:rsid w:val="0064088A"/>
    <w:rsid w:val="00641371"/>
    <w:rsid w:val="006414F4"/>
    <w:rsid w:val="0064151D"/>
    <w:rsid w:val="0064249B"/>
    <w:rsid w:val="00643224"/>
    <w:rsid w:val="006434EE"/>
    <w:rsid w:val="00643C5C"/>
    <w:rsid w:val="00644BC6"/>
    <w:rsid w:val="0064505B"/>
    <w:rsid w:val="0064552C"/>
    <w:rsid w:val="0064559F"/>
    <w:rsid w:val="00645707"/>
    <w:rsid w:val="006462AF"/>
    <w:rsid w:val="00646985"/>
    <w:rsid w:val="006469D3"/>
    <w:rsid w:val="00646B5F"/>
    <w:rsid w:val="00646F56"/>
    <w:rsid w:val="006473EF"/>
    <w:rsid w:val="006475CF"/>
    <w:rsid w:val="0064797A"/>
    <w:rsid w:val="00647A6F"/>
    <w:rsid w:val="00647B5E"/>
    <w:rsid w:val="00647B6B"/>
    <w:rsid w:val="00651268"/>
    <w:rsid w:val="00651BA3"/>
    <w:rsid w:val="006520EE"/>
    <w:rsid w:val="00652A61"/>
    <w:rsid w:val="00653652"/>
    <w:rsid w:val="00653D16"/>
    <w:rsid w:val="00654503"/>
    <w:rsid w:val="006548D1"/>
    <w:rsid w:val="006558D4"/>
    <w:rsid w:val="006560A6"/>
    <w:rsid w:val="00656B11"/>
    <w:rsid w:val="006573F9"/>
    <w:rsid w:val="00657720"/>
    <w:rsid w:val="006579BC"/>
    <w:rsid w:val="00660819"/>
    <w:rsid w:val="00660B07"/>
    <w:rsid w:val="00661872"/>
    <w:rsid w:val="00661BDC"/>
    <w:rsid w:val="00661C9A"/>
    <w:rsid w:val="00663397"/>
    <w:rsid w:val="00663692"/>
    <w:rsid w:val="006639F9"/>
    <w:rsid w:val="00663A13"/>
    <w:rsid w:val="00667469"/>
    <w:rsid w:val="00667BCA"/>
    <w:rsid w:val="00667F18"/>
    <w:rsid w:val="00670088"/>
    <w:rsid w:val="00670C09"/>
    <w:rsid w:val="0067139D"/>
    <w:rsid w:val="00671737"/>
    <w:rsid w:val="006722D7"/>
    <w:rsid w:val="00672566"/>
    <w:rsid w:val="006727BF"/>
    <w:rsid w:val="006734E8"/>
    <w:rsid w:val="00673B4C"/>
    <w:rsid w:val="00673C6E"/>
    <w:rsid w:val="00675710"/>
    <w:rsid w:val="006766A9"/>
    <w:rsid w:val="0067768E"/>
    <w:rsid w:val="00677EF2"/>
    <w:rsid w:val="0068033A"/>
    <w:rsid w:val="00680596"/>
    <w:rsid w:val="006808A3"/>
    <w:rsid w:val="00680C72"/>
    <w:rsid w:val="00681638"/>
    <w:rsid w:val="00681E0B"/>
    <w:rsid w:val="00682248"/>
    <w:rsid w:val="006823B6"/>
    <w:rsid w:val="00682697"/>
    <w:rsid w:val="0068305F"/>
    <w:rsid w:val="006836E8"/>
    <w:rsid w:val="00683981"/>
    <w:rsid w:val="0068435D"/>
    <w:rsid w:val="00684D3B"/>
    <w:rsid w:val="00685632"/>
    <w:rsid w:val="0068563A"/>
    <w:rsid w:val="00685BFB"/>
    <w:rsid w:val="00685E57"/>
    <w:rsid w:val="00685E8D"/>
    <w:rsid w:val="00686084"/>
    <w:rsid w:val="0068635E"/>
    <w:rsid w:val="00687D5E"/>
    <w:rsid w:val="0069170C"/>
    <w:rsid w:val="00691D3F"/>
    <w:rsid w:val="00692862"/>
    <w:rsid w:val="0069336B"/>
    <w:rsid w:val="0069336F"/>
    <w:rsid w:val="00693CFA"/>
    <w:rsid w:val="006940C1"/>
    <w:rsid w:val="006942A0"/>
    <w:rsid w:val="006947D9"/>
    <w:rsid w:val="00694AD8"/>
    <w:rsid w:val="00694BE3"/>
    <w:rsid w:val="00694DC4"/>
    <w:rsid w:val="006956C9"/>
    <w:rsid w:val="00695A3C"/>
    <w:rsid w:val="00695C87"/>
    <w:rsid w:val="00695D6A"/>
    <w:rsid w:val="00695E1A"/>
    <w:rsid w:val="00696F35"/>
    <w:rsid w:val="00697091"/>
    <w:rsid w:val="00697896"/>
    <w:rsid w:val="006A0129"/>
    <w:rsid w:val="006A0400"/>
    <w:rsid w:val="006A1034"/>
    <w:rsid w:val="006A1489"/>
    <w:rsid w:val="006A1D90"/>
    <w:rsid w:val="006A1EF2"/>
    <w:rsid w:val="006A1F3D"/>
    <w:rsid w:val="006A2CF9"/>
    <w:rsid w:val="006A2F21"/>
    <w:rsid w:val="006A3056"/>
    <w:rsid w:val="006A3352"/>
    <w:rsid w:val="006A33DA"/>
    <w:rsid w:val="006A344A"/>
    <w:rsid w:val="006A35EB"/>
    <w:rsid w:val="006A394F"/>
    <w:rsid w:val="006A3A83"/>
    <w:rsid w:val="006A3B97"/>
    <w:rsid w:val="006A4230"/>
    <w:rsid w:val="006A4BDF"/>
    <w:rsid w:val="006A54D1"/>
    <w:rsid w:val="006A5671"/>
    <w:rsid w:val="006A6231"/>
    <w:rsid w:val="006A6ECF"/>
    <w:rsid w:val="006A7578"/>
    <w:rsid w:val="006A7900"/>
    <w:rsid w:val="006B070B"/>
    <w:rsid w:val="006B0C61"/>
    <w:rsid w:val="006B0C78"/>
    <w:rsid w:val="006B1013"/>
    <w:rsid w:val="006B1283"/>
    <w:rsid w:val="006B1367"/>
    <w:rsid w:val="006B13FC"/>
    <w:rsid w:val="006B15A8"/>
    <w:rsid w:val="006B19A5"/>
    <w:rsid w:val="006B1F58"/>
    <w:rsid w:val="006B249B"/>
    <w:rsid w:val="006B24F0"/>
    <w:rsid w:val="006B2B35"/>
    <w:rsid w:val="006B2BB6"/>
    <w:rsid w:val="006B35B0"/>
    <w:rsid w:val="006B37EA"/>
    <w:rsid w:val="006B3928"/>
    <w:rsid w:val="006B3D23"/>
    <w:rsid w:val="006B4DF9"/>
    <w:rsid w:val="006B5099"/>
    <w:rsid w:val="006B512C"/>
    <w:rsid w:val="006B566C"/>
    <w:rsid w:val="006B5D36"/>
    <w:rsid w:val="006B6380"/>
    <w:rsid w:val="006B66B6"/>
    <w:rsid w:val="006B6EB4"/>
    <w:rsid w:val="006C0514"/>
    <w:rsid w:val="006C055B"/>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562E"/>
    <w:rsid w:val="006C665F"/>
    <w:rsid w:val="006C6D33"/>
    <w:rsid w:val="006C7240"/>
    <w:rsid w:val="006C7745"/>
    <w:rsid w:val="006C78AC"/>
    <w:rsid w:val="006D036B"/>
    <w:rsid w:val="006D03A4"/>
    <w:rsid w:val="006D07F0"/>
    <w:rsid w:val="006D0A79"/>
    <w:rsid w:val="006D11A6"/>
    <w:rsid w:val="006D1508"/>
    <w:rsid w:val="006D168D"/>
    <w:rsid w:val="006D2338"/>
    <w:rsid w:val="006D240B"/>
    <w:rsid w:val="006D39F1"/>
    <w:rsid w:val="006D3A5E"/>
    <w:rsid w:val="006D3F77"/>
    <w:rsid w:val="006D4B84"/>
    <w:rsid w:val="006D4B96"/>
    <w:rsid w:val="006D5917"/>
    <w:rsid w:val="006E02B4"/>
    <w:rsid w:val="006E0402"/>
    <w:rsid w:val="006E0D64"/>
    <w:rsid w:val="006E1398"/>
    <w:rsid w:val="006E1519"/>
    <w:rsid w:val="006E1572"/>
    <w:rsid w:val="006E2481"/>
    <w:rsid w:val="006E2682"/>
    <w:rsid w:val="006E324F"/>
    <w:rsid w:val="006E3BE9"/>
    <w:rsid w:val="006E3BEB"/>
    <w:rsid w:val="006E4230"/>
    <w:rsid w:val="006E4890"/>
    <w:rsid w:val="006E5A84"/>
    <w:rsid w:val="006E5BE4"/>
    <w:rsid w:val="006E7591"/>
    <w:rsid w:val="006E7AFF"/>
    <w:rsid w:val="006E7E7F"/>
    <w:rsid w:val="006F061C"/>
    <w:rsid w:val="006F0713"/>
    <w:rsid w:val="006F0AEB"/>
    <w:rsid w:val="006F162F"/>
    <w:rsid w:val="006F173C"/>
    <w:rsid w:val="006F1920"/>
    <w:rsid w:val="006F1AEC"/>
    <w:rsid w:val="006F2227"/>
    <w:rsid w:val="006F2A18"/>
    <w:rsid w:val="006F2A1A"/>
    <w:rsid w:val="006F2ED1"/>
    <w:rsid w:val="006F30BE"/>
    <w:rsid w:val="006F3D09"/>
    <w:rsid w:val="006F5A70"/>
    <w:rsid w:val="006F5ECA"/>
    <w:rsid w:val="006F5F3B"/>
    <w:rsid w:val="006F5FAF"/>
    <w:rsid w:val="006F6596"/>
    <w:rsid w:val="006F6615"/>
    <w:rsid w:val="006F6E8A"/>
    <w:rsid w:val="006F71AB"/>
    <w:rsid w:val="00700F08"/>
    <w:rsid w:val="00700F8B"/>
    <w:rsid w:val="007011F8"/>
    <w:rsid w:val="007013DA"/>
    <w:rsid w:val="00701442"/>
    <w:rsid w:val="007014D1"/>
    <w:rsid w:val="00701BFB"/>
    <w:rsid w:val="00701E03"/>
    <w:rsid w:val="007027C5"/>
    <w:rsid w:val="0070348B"/>
    <w:rsid w:val="00703F89"/>
    <w:rsid w:val="007044C1"/>
    <w:rsid w:val="00704AFF"/>
    <w:rsid w:val="007052A0"/>
    <w:rsid w:val="007055E3"/>
    <w:rsid w:val="0070577B"/>
    <w:rsid w:val="0070585E"/>
    <w:rsid w:val="007058A3"/>
    <w:rsid w:val="00705D67"/>
    <w:rsid w:val="007066A1"/>
    <w:rsid w:val="0070690B"/>
    <w:rsid w:val="00706D28"/>
    <w:rsid w:val="007070A7"/>
    <w:rsid w:val="00707A53"/>
    <w:rsid w:val="00707DEC"/>
    <w:rsid w:val="00710A27"/>
    <w:rsid w:val="00711070"/>
    <w:rsid w:val="0071152F"/>
    <w:rsid w:val="00711705"/>
    <w:rsid w:val="007118AF"/>
    <w:rsid w:val="00711CA6"/>
    <w:rsid w:val="00711FAC"/>
    <w:rsid w:val="0071247C"/>
    <w:rsid w:val="007124F7"/>
    <w:rsid w:val="00712968"/>
    <w:rsid w:val="00712C31"/>
    <w:rsid w:val="00713430"/>
    <w:rsid w:val="00713B0E"/>
    <w:rsid w:val="00713D20"/>
    <w:rsid w:val="007140A8"/>
    <w:rsid w:val="0071415B"/>
    <w:rsid w:val="007147EF"/>
    <w:rsid w:val="00716AF6"/>
    <w:rsid w:val="00716D99"/>
    <w:rsid w:val="00717F1A"/>
    <w:rsid w:val="0072060F"/>
    <w:rsid w:val="007208E5"/>
    <w:rsid w:val="00720CF1"/>
    <w:rsid w:val="00720FA6"/>
    <w:rsid w:val="00721B4D"/>
    <w:rsid w:val="00722C33"/>
    <w:rsid w:val="0072367E"/>
    <w:rsid w:val="0072374A"/>
    <w:rsid w:val="0072421A"/>
    <w:rsid w:val="00724DD6"/>
    <w:rsid w:val="00724FB4"/>
    <w:rsid w:val="00725590"/>
    <w:rsid w:val="007255C1"/>
    <w:rsid w:val="00725852"/>
    <w:rsid w:val="00725B1F"/>
    <w:rsid w:val="00726264"/>
    <w:rsid w:val="00727411"/>
    <w:rsid w:val="00727AC4"/>
    <w:rsid w:val="00727DAA"/>
    <w:rsid w:val="00730856"/>
    <w:rsid w:val="00730CB2"/>
    <w:rsid w:val="007312B5"/>
    <w:rsid w:val="007312E3"/>
    <w:rsid w:val="00731413"/>
    <w:rsid w:val="0073221B"/>
    <w:rsid w:val="00732476"/>
    <w:rsid w:val="007324F2"/>
    <w:rsid w:val="007326AB"/>
    <w:rsid w:val="007329B4"/>
    <w:rsid w:val="00732CEF"/>
    <w:rsid w:val="00732E2E"/>
    <w:rsid w:val="0073336C"/>
    <w:rsid w:val="0073367F"/>
    <w:rsid w:val="00733D9D"/>
    <w:rsid w:val="00733E42"/>
    <w:rsid w:val="00734125"/>
    <w:rsid w:val="00735CC9"/>
    <w:rsid w:val="0073635E"/>
    <w:rsid w:val="00740C86"/>
    <w:rsid w:val="00741645"/>
    <w:rsid w:val="00741E5F"/>
    <w:rsid w:val="00742948"/>
    <w:rsid w:val="00742FA9"/>
    <w:rsid w:val="00743A61"/>
    <w:rsid w:val="00744C0D"/>
    <w:rsid w:val="0074508C"/>
    <w:rsid w:val="00745579"/>
    <w:rsid w:val="00745829"/>
    <w:rsid w:val="007458DC"/>
    <w:rsid w:val="00746636"/>
    <w:rsid w:val="007474E7"/>
    <w:rsid w:val="00747CEC"/>
    <w:rsid w:val="007503EB"/>
    <w:rsid w:val="00750C78"/>
    <w:rsid w:val="00751BF3"/>
    <w:rsid w:val="00751FD6"/>
    <w:rsid w:val="007520C2"/>
    <w:rsid w:val="00752A10"/>
    <w:rsid w:val="00752CB4"/>
    <w:rsid w:val="00753605"/>
    <w:rsid w:val="00753796"/>
    <w:rsid w:val="00753817"/>
    <w:rsid w:val="00753872"/>
    <w:rsid w:val="0075406D"/>
    <w:rsid w:val="00754352"/>
    <w:rsid w:val="00754D6C"/>
    <w:rsid w:val="00754F49"/>
    <w:rsid w:val="00755698"/>
    <w:rsid w:val="00756D8C"/>
    <w:rsid w:val="007570A2"/>
    <w:rsid w:val="007578BE"/>
    <w:rsid w:val="00757934"/>
    <w:rsid w:val="00757B06"/>
    <w:rsid w:val="007609CF"/>
    <w:rsid w:val="00762960"/>
    <w:rsid w:val="00762A16"/>
    <w:rsid w:val="00762B84"/>
    <w:rsid w:val="00762E64"/>
    <w:rsid w:val="00762EE9"/>
    <w:rsid w:val="007635F6"/>
    <w:rsid w:val="0076374A"/>
    <w:rsid w:val="00763868"/>
    <w:rsid w:val="00763DAC"/>
    <w:rsid w:val="00763E54"/>
    <w:rsid w:val="0076454A"/>
    <w:rsid w:val="007645DD"/>
    <w:rsid w:val="00764739"/>
    <w:rsid w:val="007652D8"/>
    <w:rsid w:val="007653C0"/>
    <w:rsid w:val="00765718"/>
    <w:rsid w:val="00765A23"/>
    <w:rsid w:val="00765B1E"/>
    <w:rsid w:val="007663E9"/>
    <w:rsid w:val="007673C6"/>
    <w:rsid w:val="00767449"/>
    <w:rsid w:val="007678FE"/>
    <w:rsid w:val="007700E6"/>
    <w:rsid w:val="00770C0F"/>
    <w:rsid w:val="007715BF"/>
    <w:rsid w:val="00771B6E"/>
    <w:rsid w:val="00771E6F"/>
    <w:rsid w:val="00772118"/>
    <w:rsid w:val="0077259B"/>
    <w:rsid w:val="0077274C"/>
    <w:rsid w:val="00772767"/>
    <w:rsid w:val="0077488B"/>
    <w:rsid w:val="00774D23"/>
    <w:rsid w:val="00775257"/>
    <w:rsid w:val="00775BDD"/>
    <w:rsid w:val="0077675D"/>
    <w:rsid w:val="00777242"/>
    <w:rsid w:val="00777B65"/>
    <w:rsid w:val="00780057"/>
    <w:rsid w:val="0078019D"/>
    <w:rsid w:val="0078022F"/>
    <w:rsid w:val="007808E2"/>
    <w:rsid w:val="00780C9D"/>
    <w:rsid w:val="0078129F"/>
    <w:rsid w:val="0078212B"/>
    <w:rsid w:val="007823D8"/>
    <w:rsid w:val="00782567"/>
    <w:rsid w:val="0078436A"/>
    <w:rsid w:val="007845A2"/>
    <w:rsid w:val="00785279"/>
    <w:rsid w:val="0078545A"/>
    <w:rsid w:val="00785987"/>
    <w:rsid w:val="00785BC6"/>
    <w:rsid w:val="0078677A"/>
    <w:rsid w:val="007867A3"/>
    <w:rsid w:val="00786A66"/>
    <w:rsid w:val="00786E32"/>
    <w:rsid w:val="00786EED"/>
    <w:rsid w:val="00787018"/>
    <w:rsid w:val="007874D8"/>
    <w:rsid w:val="007879A0"/>
    <w:rsid w:val="00787AA6"/>
    <w:rsid w:val="00787FD1"/>
    <w:rsid w:val="00791A33"/>
    <w:rsid w:val="00792ADF"/>
    <w:rsid w:val="00792B36"/>
    <w:rsid w:val="007942B0"/>
    <w:rsid w:val="00794397"/>
    <w:rsid w:val="0079542D"/>
    <w:rsid w:val="00797C36"/>
    <w:rsid w:val="007A074E"/>
    <w:rsid w:val="007A15F0"/>
    <w:rsid w:val="007A1C9B"/>
    <w:rsid w:val="007A2145"/>
    <w:rsid w:val="007A36F7"/>
    <w:rsid w:val="007A3838"/>
    <w:rsid w:val="007A3A92"/>
    <w:rsid w:val="007A436C"/>
    <w:rsid w:val="007A63C6"/>
    <w:rsid w:val="007A7101"/>
    <w:rsid w:val="007A797A"/>
    <w:rsid w:val="007B0445"/>
    <w:rsid w:val="007B05EE"/>
    <w:rsid w:val="007B1130"/>
    <w:rsid w:val="007B11B3"/>
    <w:rsid w:val="007B11DD"/>
    <w:rsid w:val="007B1AD5"/>
    <w:rsid w:val="007B1B69"/>
    <w:rsid w:val="007B21D5"/>
    <w:rsid w:val="007B3079"/>
    <w:rsid w:val="007B37F7"/>
    <w:rsid w:val="007B3CC4"/>
    <w:rsid w:val="007B3F82"/>
    <w:rsid w:val="007B4D36"/>
    <w:rsid w:val="007B5D83"/>
    <w:rsid w:val="007B5E9F"/>
    <w:rsid w:val="007B68A5"/>
    <w:rsid w:val="007B7445"/>
    <w:rsid w:val="007C05A3"/>
    <w:rsid w:val="007C0AE2"/>
    <w:rsid w:val="007C12EE"/>
    <w:rsid w:val="007C1E39"/>
    <w:rsid w:val="007C3A2E"/>
    <w:rsid w:val="007C45B1"/>
    <w:rsid w:val="007C565A"/>
    <w:rsid w:val="007C5C22"/>
    <w:rsid w:val="007C600D"/>
    <w:rsid w:val="007C6E11"/>
    <w:rsid w:val="007C7A87"/>
    <w:rsid w:val="007C7DF3"/>
    <w:rsid w:val="007D05E8"/>
    <w:rsid w:val="007D0C6D"/>
    <w:rsid w:val="007D1294"/>
    <w:rsid w:val="007D1A85"/>
    <w:rsid w:val="007D21F1"/>
    <w:rsid w:val="007D4277"/>
    <w:rsid w:val="007D46BF"/>
    <w:rsid w:val="007D490B"/>
    <w:rsid w:val="007D494E"/>
    <w:rsid w:val="007D6407"/>
    <w:rsid w:val="007D6A56"/>
    <w:rsid w:val="007D6D09"/>
    <w:rsid w:val="007E051C"/>
    <w:rsid w:val="007E109A"/>
    <w:rsid w:val="007E1547"/>
    <w:rsid w:val="007E25BB"/>
    <w:rsid w:val="007E27AD"/>
    <w:rsid w:val="007E299D"/>
    <w:rsid w:val="007E29C3"/>
    <w:rsid w:val="007E2F3E"/>
    <w:rsid w:val="007E3F7C"/>
    <w:rsid w:val="007E417E"/>
    <w:rsid w:val="007E44E7"/>
    <w:rsid w:val="007E49A2"/>
    <w:rsid w:val="007E4D04"/>
    <w:rsid w:val="007E5E82"/>
    <w:rsid w:val="007E651C"/>
    <w:rsid w:val="007E70D9"/>
    <w:rsid w:val="007E716F"/>
    <w:rsid w:val="007E761C"/>
    <w:rsid w:val="007F1624"/>
    <w:rsid w:val="007F2063"/>
    <w:rsid w:val="007F25F7"/>
    <w:rsid w:val="007F33EE"/>
    <w:rsid w:val="007F38F5"/>
    <w:rsid w:val="007F3995"/>
    <w:rsid w:val="007F3A65"/>
    <w:rsid w:val="007F4A10"/>
    <w:rsid w:val="007F530A"/>
    <w:rsid w:val="007F6308"/>
    <w:rsid w:val="007F65B8"/>
    <w:rsid w:val="007F66C7"/>
    <w:rsid w:val="007F7062"/>
    <w:rsid w:val="007F73C2"/>
    <w:rsid w:val="007F7785"/>
    <w:rsid w:val="007F7A4D"/>
    <w:rsid w:val="008004F5"/>
    <w:rsid w:val="00801B27"/>
    <w:rsid w:val="00801EF2"/>
    <w:rsid w:val="0080347D"/>
    <w:rsid w:val="008036AB"/>
    <w:rsid w:val="00803BA7"/>
    <w:rsid w:val="00804A37"/>
    <w:rsid w:val="00804EF5"/>
    <w:rsid w:val="008054FB"/>
    <w:rsid w:val="00805511"/>
    <w:rsid w:val="00805D0F"/>
    <w:rsid w:val="00805EE3"/>
    <w:rsid w:val="00806EF5"/>
    <w:rsid w:val="008070A2"/>
    <w:rsid w:val="0080788F"/>
    <w:rsid w:val="008079A8"/>
    <w:rsid w:val="00807BEB"/>
    <w:rsid w:val="008106E1"/>
    <w:rsid w:val="00811FEE"/>
    <w:rsid w:val="00812CF8"/>
    <w:rsid w:val="00812D5A"/>
    <w:rsid w:val="008132B3"/>
    <w:rsid w:val="008148A6"/>
    <w:rsid w:val="008149F0"/>
    <w:rsid w:val="00814D20"/>
    <w:rsid w:val="00815EF6"/>
    <w:rsid w:val="00815F0F"/>
    <w:rsid w:val="00816004"/>
    <w:rsid w:val="00816309"/>
    <w:rsid w:val="008163BD"/>
    <w:rsid w:val="00816B00"/>
    <w:rsid w:val="00816F37"/>
    <w:rsid w:val="00817C21"/>
    <w:rsid w:val="0082021E"/>
    <w:rsid w:val="00820B6E"/>
    <w:rsid w:val="00820D8B"/>
    <w:rsid w:val="008213E2"/>
    <w:rsid w:val="00822130"/>
    <w:rsid w:val="00822302"/>
    <w:rsid w:val="00822617"/>
    <w:rsid w:val="0082327E"/>
    <w:rsid w:val="0082342A"/>
    <w:rsid w:val="00824C12"/>
    <w:rsid w:val="00825241"/>
    <w:rsid w:val="00825C1B"/>
    <w:rsid w:val="00825E68"/>
    <w:rsid w:val="008261C3"/>
    <w:rsid w:val="0082629F"/>
    <w:rsid w:val="008263C9"/>
    <w:rsid w:val="008264E9"/>
    <w:rsid w:val="0082694B"/>
    <w:rsid w:val="00826C73"/>
    <w:rsid w:val="0082762C"/>
    <w:rsid w:val="00827AE8"/>
    <w:rsid w:val="00830ADC"/>
    <w:rsid w:val="00830F66"/>
    <w:rsid w:val="008318C9"/>
    <w:rsid w:val="00831B1E"/>
    <w:rsid w:val="00831C8F"/>
    <w:rsid w:val="008323B4"/>
    <w:rsid w:val="0083391E"/>
    <w:rsid w:val="00833FFA"/>
    <w:rsid w:val="008340AD"/>
    <w:rsid w:val="008371C5"/>
    <w:rsid w:val="0083771C"/>
    <w:rsid w:val="00837D18"/>
    <w:rsid w:val="008405B6"/>
    <w:rsid w:val="00841031"/>
    <w:rsid w:val="0084164D"/>
    <w:rsid w:val="008421BB"/>
    <w:rsid w:val="00842704"/>
    <w:rsid w:val="00842735"/>
    <w:rsid w:val="00842736"/>
    <w:rsid w:val="00842B0F"/>
    <w:rsid w:val="00842BB1"/>
    <w:rsid w:val="0084311D"/>
    <w:rsid w:val="0084332C"/>
    <w:rsid w:val="00843B95"/>
    <w:rsid w:val="0084414F"/>
    <w:rsid w:val="008447D8"/>
    <w:rsid w:val="0084679B"/>
    <w:rsid w:val="008467FE"/>
    <w:rsid w:val="00847354"/>
    <w:rsid w:val="0084765B"/>
    <w:rsid w:val="00847BAB"/>
    <w:rsid w:val="008507E9"/>
    <w:rsid w:val="008507F9"/>
    <w:rsid w:val="008510EF"/>
    <w:rsid w:val="00851BB3"/>
    <w:rsid w:val="00851FB8"/>
    <w:rsid w:val="008528CC"/>
    <w:rsid w:val="00852A7F"/>
    <w:rsid w:val="00852F3D"/>
    <w:rsid w:val="00853A5D"/>
    <w:rsid w:val="00853AAA"/>
    <w:rsid w:val="00855855"/>
    <w:rsid w:val="00855AAE"/>
    <w:rsid w:val="00855CEA"/>
    <w:rsid w:val="008567B3"/>
    <w:rsid w:val="008576DD"/>
    <w:rsid w:val="00857C79"/>
    <w:rsid w:val="008601B3"/>
    <w:rsid w:val="00860FDC"/>
    <w:rsid w:val="00861A4D"/>
    <w:rsid w:val="00861A90"/>
    <w:rsid w:val="00861B59"/>
    <w:rsid w:val="00861D9F"/>
    <w:rsid w:val="0086261A"/>
    <w:rsid w:val="00862DAE"/>
    <w:rsid w:val="00862F0B"/>
    <w:rsid w:val="00863467"/>
    <w:rsid w:val="00863BB0"/>
    <w:rsid w:val="00863C2F"/>
    <w:rsid w:val="0086400D"/>
    <w:rsid w:val="00864327"/>
    <w:rsid w:val="00864832"/>
    <w:rsid w:val="00864B51"/>
    <w:rsid w:val="00864D97"/>
    <w:rsid w:val="00866309"/>
    <w:rsid w:val="00866C7D"/>
    <w:rsid w:val="00867190"/>
    <w:rsid w:val="0086749A"/>
    <w:rsid w:val="008679F6"/>
    <w:rsid w:val="00867AD0"/>
    <w:rsid w:val="00867FC5"/>
    <w:rsid w:val="00871C58"/>
    <w:rsid w:val="00871E8F"/>
    <w:rsid w:val="00871F27"/>
    <w:rsid w:val="00871FF1"/>
    <w:rsid w:val="008722B9"/>
    <w:rsid w:val="008724B1"/>
    <w:rsid w:val="00873194"/>
    <w:rsid w:val="0087384B"/>
    <w:rsid w:val="0087426D"/>
    <w:rsid w:val="00874678"/>
    <w:rsid w:val="00875518"/>
    <w:rsid w:val="0087666F"/>
    <w:rsid w:val="00880861"/>
    <w:rsid w:val="00880B95"/>
    <w:rsid w:val="00881C12"/>
    <w:rsid w:val="00881DCF"/>
    <w:rsid w:val="00882C1C"/>
    <w:rsid w:val="00882DB0"/>
    <w:rsid w:val="00883768"/>
    <w:rsid w:val="00883EEA"/>
    <w:rsid w:val="00883F5B"/>
    <w:rsid w:val="0088441C"/>
    <w:rsid w:val="00884840"/>
    <w:rsid w:val="00884855"/>
    <w:rsid w:val="00884967"/>
    <w:rsid w:val="00884A2E"/>
    <w:rsid w:val="00885443"/>
    <w:rsid w:val="00885465"/>
    <w:rsid w:val="008854B0"/>
    <w:rsid w:val="00886A9E"/>
    <w:rsid w:val="00886C0D"/>
    <w:rsid w:val="00887DFF"/>
    <w:rsid w:val="00890272"/>
    <w:rsid w:val="0089118D"/>
    <w:rsid w:val="00891F1A"/>
    <w:rsid w:val="00893012"/>
    <w:rsid w:val="00893A53"/>
    <w:rsid w:val="0089528A"/>
    <w:rsid w:val="00896FC9"/>
    <w:rsid w:val="008974AF"/>
    <w:rsid w:val="00897654"/>
    <w:rsid w:val="00897DC6"/>
    <w:rsid w:val="00897DCA"/>
    <w:rsid w:val="008A00B7"/>
    <w:rsid w:val="008A14EE"/>
    <w:rsid w:val="008A1C74"/>
    <w:rsid w:val="008A49C5"/>
    <w:rsid w:val="008A4BDA"/>
    <w:rsid w:val="008A5C42"/>
    <w:rsid w:val="008A63AC"/>
    <w:rsid w:val="008A679D"/>
    <w:rsid w:val="008A6CA5"/>
    <w:rsid w:val="008A77E5"/>
    <w:rsid w:val="008A7BF6"/>
    <w:rsid w:val="008B02B7"/>
    <w:rsid w:val="008B0DB8"/>
    <w:rsid w:val="008B18BA"/>
    <w:rsid w:val="008B1EC9"/>
    <w:rsid w:val="008B2A05"/>
    <w:rsid w:val="008B2F91"/>
    <w:rsid w:val="008B3391"/>
    <w:rsid w:val="008B449E"/>
    <w:rsid w:val="008B44D1"/>
    <w:rsid w:val="008B4EF6"/>
    <w:rsid w:val="008B53C6"/>
    <w:rsid w:val="008B6452"/>
    <w:rsid w:val="008C0ED1"/>
    <w:rsid w:val="008C24C9"/>
    <w:rsid w:val="008C25E6"/>
    <w:rsid w:val="008C2CDA"/>
    <w:rsid w:val="008C2DCD"/>
    <w:rsid w:val="008C301D"/>
    <w:rsid w:val="008C302F"/>
    <w:rsid w:val="008C32EF"/>
    <w:rsid w:val="008C359D"/>
    <w:rsid w:val="008C3ED4"/>
    <w:rsid w:val="008C4273"/>
    <w:rsid w:val="008C5812"/>
    <w:rsid w:val="008C5E6D"/>
    <w:rsid w:val="008C6E7F"/>
    <w:rsid w:val="008C7255"/>
    <w:rsid w:val="008C72B2"/>
    <w:rsid w:val="008C7E4E"/>
    <w:rsid w:val="008D071F"/>
    <w:rsid w:val="008D0817"/>
    <w:rsid w:val="008D0A6B"/>
    <w:rsid w:val="008D0DDE"/>
    <w:rsid w:val="008D1561"/>
    <w:rsid w:val="008D1BA8"/>
    <w:rsid w:val="008D261E"/>
    <w:rsid w:val="008D2819"/>
    <w:rsid w:val="008D2A2A"/>
    <w:rsid w:val="008D2FC6"/>
    <w:rsid w:val="008D34CA"/>
    <w:rsid w:val="008D355E"/>
    <w:rsid w:val="008D393B"/>
    <w:rsid w:val="008D45A5"/>
    <w:rsid w:val="008D5CFB"/>
    <w:rsid w:val="008D6081"/>
    <w:rsid w:val="008D7A07"/>
    <w:rsid w:val="008D7F18"/>
    <w:rsid w:val="008E0391"/>
    <w:rsid w:val="008E1AC9"/>
    <w:rsid w:val="008E205C"/>
    <w:rsid w:val="008E2798"/>
    <w:rsid w:val="008E2A6F"/>
    <w:rsid w:val="008E3070"/>
    <w:rsid w:val="008E387D"/>
    <w:rsid w:val="008E3885"/>
    <w:rsid w:val="008E41CE"/>
    <w:rsid w:val="008E469A"/>
    <w:rsid w:val="008E496B"/>
    <w:rsid w:val="008E4B39"/>
    <w:rsid w:val="008E547F"/>
    <w:rsid w:val="008E548A"/>
    <w:rsid w:val="008E5920"/>
    <w:rsid w:val="008E6424"/>
    <w:rsid w:val="008E7B55"/>
    <w:rsid w:val="008E7D22"/>
    <w:rsid w:val="008F0C6E"/>
    <w:rsid w:val="008F0E9E"/>
    <w:rsid w:val="008F14D8"/>
    <w:rsid w:val="008F16CB"/>
    <w:rsid w:val="008F21F0"/>
    <w:rsid w:val="008F2584"/>
    <w:rsid w:val="008F2F41"/>
    <w:rsid w:val="008F3797"/>
    <w:rsid w:val="008F3AB7"/>
    <w:rsid w:val="008F4525"/>
    <w:rsid w:val="008F45ED"/>
    <w:rsid w:val="008F5559"/>
    <w:rsid w:val="008F55A8"/>
    <w:rsid w:val="008F57F4"/>
    <w:rsid w:val="008F6597"/>
    <w:rsid w:val="008F6E6C"/>
    <w:rsid w:val="008F75C6"/>
    <w:rsid w:val="008F7945"/>
    <w:rsid w:val="009000E3"/>
    <w:rsid w:val="00900498"/>
    <w:rsid w:val="00900524"/>
    <w:rsid w:val="009014DE"/>
    <w:rsid w:val="009022F3"/>
    <w:rsid w:val="00902748"/>
    <w:rsid w:val="009028E0"/>
    <w:rsid w:val="00903457"/>
    <w:rsid w:val="00903EC3"/>
    <w:rsid w:val="00904339"/>
    <w:rsid w:val="009060F1"/>
    <w:rsid w:val="0090618C"/>
    <w:rsid w:val="00906255"/>
    <w:rsid w:val="00906304"/>
    <w:rsid w:val="009063EB"/>
    <w:rsid w:val="00906BAE"/>
    <w:rsid w:val="00907043"/>
    <w:rsid w:val="009071E9"/>
    <w:rsid w:val="00907796"/>
    <w:rsid w:val="00907862"/>
    <w:rsid w:val="00907C66"/>
    <w:rsid w:val="009101F5"/>
    <w:rsid w:val="0091072B"/>
    <w:rsid w:val="009113AF"/>
    <w:rsid w:val="00911C00"/>
    <w:rsid w:val="00913121"/>
    <w:rsid w:val="00913760"/>
    <w:rsid w:val="0091414D"/>
    <w:rsid w:val="00914463"/>
    <w:rsid w:val="0091458F"/>
    <w:rsid w:val="00914B14"/>
    <w:rsid w:val="00915012"/>
    <w:rsid w:val="00915798"/>
    <w:rsid w:val="009159A2"/>
    <w:rsid w:val="00915B4E"/>
    <w:rsid w:val="0091643C"/>
    <w:rsid w:val="00916EB5"/>
    <w:rsid w:val="00917FA7"/>
    <w:rsid w:val="00920D7D"/>
    <w:rsid w:val="00920DA7"/>
    <w:rsid w:val="00921778"/>
    <w:rsid w:val="00921D14"/>
    <w:rsid w:val="00922183"/>
    <w:rsid w:val="009221C4"/>
    <w:rsid w:val="009233DB"/>
    <w:rsid w:val="00923EA3"/>
    <w:rsid w:val="0092408E"/>
    <w:rsid w:val="0092444B"/>
    <w:rsid w:val="00924551"/>
    <w:rsid w:val="00925902"/>
    <w:rsid w:val="009259C3"/>
    <w:rsid w:val="00925F88"/>
    <w:rsid w:val="00925FA3"/>
    <w:rsid w:val="0092649B"/>
    <w:rsid w:val="009279EC"/>
    <w:rsid w:val="00927A68"/>
    <w:rsid w:val="00930390"/>
    <w:rsid w:val="009307F3"/>
    <w:rsid w:val="00930BAB"/>
    <w:rsid w:val="00930D88"/>
    <w:rsid w:val="009312FC"/>
    <w:rsid w:val="00931856"/>
    <w:rsid w:val="00931ABC"/>
    <w:rsid w:val="00931F69"/>
    <w:rsid w:val="00934DCD"/>
    <w:rsid w:val="0093508A"/>
    <w:rsid w:val="00935425"/>
    <w:rsid w:val="009357F9"/>
    <w:rsid w:val="00935AE8"/>
    <w:rsid w:val="00935C8A"/>
    <w:rsid w:val="00935FA0"/>
    <w:rsid w:val="00936A7F"/>
    <w:rsid w:val="00936D39"/>
    <w:rsid w:val="00936E30"/>
    <w:rsid w:val="00937D4F"/>
    <w:rsid w:val="00937F2A"/>
    <w:rsid w:val="00937F71"/>
    <w:rsid w:val="009403D8"/>
    <w:rsid w:val="009405D8"/>
    <w:rsid w:val="00940962"/>
    <w:rsid w:val="009419C1"/>
    <w:rsid w:val="009427F1"/>
    <w:rsid w:val="00942FD8"/>
    <w:rsid w:val="0094314E"/>
    <w:rsid w:val="00943A6A"/>
    <w:rsid w:val="00943DC3"/>
    <w:rsid w:val="00944270"/>
    <w:rsid w:val="009450DD"/>
    <w:rsid w:val="009452F2"/>
    <w:rsid w:val="00945568"/>
    <w:rsid w:val="0094566C"/>
    <w:rsid w:val="0094582D"/>
    <w:rsid w:val="00945DC8"/>
    <w:rsid w:val="00946968"/>
    <w:rsid w:val="009474C5"/>
    <w:rsid w:val="00947898"/>
    <w:rsid w:val="00947F28"/>
    <w:rsid w:val="0095011F"/>
    <w:rsid w:val="0095071D"/>
    <w:rsid w:val="009508B4"/>
    <w:rsid w:val="009508F8"/>
    <w:rsid w:val="0095146B"/>
    <w:rsid w:val="00951912"/>
    <w:rsid w:val="00952174"/>
    <w:rsid w:val="00952E8E"/>
    <w:rsid w:val="009534E5"/>
    <w:rsid w:val="009543ED"/>
    <w:rsid w:val="00954BDE"/>
    <w:rsid w:val="00954CCA"/>
    <w:rsid w:val="00955A20"/>
    <w:rsid w:val="00956447"/>
    <w:rsid w:val="009565A2"/>
    <w:rsid w:val="00956FBB"/>
    <w:rsid w:val="009576AB"/>
    <w:rsid w:val="00957786"/>
    <w:rsid w:val="0096035A"/>
    <w:rsid w:val="009607DF"/>
    <w:rsid w:val="009619BA"/>
    <w:rsid w:val="00961AA4"/>
    <w:rsid w:val="0096237F"/>
    <w:rsid w:val="00963814"/>
    <w:rsid w:val="00964ADE"/>
    <w:rsid w:val="00964E9B"/>
    <w:rsid w:val="00964F00"/>
    <w:rsid w:val="00965394"/>
    <w:rsid w:val="00966600"/>
    <w:rsid w:val="00967921"/>
    <w:rsid w:val="00967DBD"/>
    <w:rsid w:val="00967FAC"/>
    <w:rsid w:val="009706E4"/>
    <w:rsid w:val="0097072B"/>
    <w:rsid w:val="00970A53"/>
    <w:rsid w:val="00970D19"/>
    <w:rsid w:val="00970F52"/>
    <w:rsid w:val="009711FC"/>
    <w:rsid w:val="0097127B"/>
    <w:rsid w:val="00971576"/>
    <w:rsid w:val="009716EE"/>
    <w:rsid w:val="009722DB"/>
    <w:rsid w:val="00972D5E"/>
    <w:rsid w:val="009738C0"/>
    <w:rsid w:val="00973BA1"/>
    <w:rsid w:val="0097441C"/>
    <w:rsid w:val="00974E16"/>
    <w:rsid w:val="0097514C"/>
    <w:rsid w:val="00980700"/>
    <w:rsid w:val="009810D1"/>
    <w:rsid w:val="0098118B"/>
    <w:rsid w:val="009815AA"/>
    <w:rsid w:val="009817B8"/>
    <w:rsid w:val="00981A5B"/>
    <w:rsid w:val="00981F8F"/>
    <w:rsid w:val="00982F3C"/>
    <w:rsid w:val="0098395A"/>
    <w:rsid w:val="00984681"/>
    <w:rsid w:val="00984ABF"/>
    <w:rsid w:val="00985083"/>
    <w:rsid w:val="00985D86"/>
    <w:rsid w:val="00985EB5"/>
    <w:rsid w:val="00986B93"/>
    <w:rsid w:val="00986FD4"/>
    <w:rsid w:val="009871D3"/>
    <w:rsid w:val="0098736D"/>
    <w:rsid w:val="00987C96"/>
    <w:rsid w:val="009902DC"/>
    <w:rsid w:val="00990572"/>
    <w:rsid w:val="009908BC"/>
    <w:rsid w:val="0099104E"/>
    <w:rsid w:val="00991798"/>
    <w:rsid w:val="00991A65"/>
    <w:rsid w:val="00992110"/>
    <w:rsid w:val="009921BB"/>
    <w:rsid w:val="009923AF"/>
    <w:rsid w:val="0099298A"/>
    <w:rsid w:val="009934E3"/>
    <w:rsid w:val="009935A8"/>
    <w:rsid w:val="0099439D"/>
    <w:rsid w:val="009945A1"/>
    <w:rsid w:val="00994BEE"/>
    <w:rsid w:val="009951C8"/>
    <w:rsid w:val="00995ED4"/>
    <w:rsid w:val="00995F8D"/>
    <w:rsid w:val="00996104"/>
    <w:rsid w:val="00997440"/>
    <w:rsid w:val="00997DAC"/>
    <w:rsid w:val="009A0691"/>
    <w:rsid w:val="009A075B"/>
    <w:rsid w:val="009A0F67"/>
    <w:rsid w:val="009A1551"/>
    <w:rsid w:val="009A33AA"/>
    <w:rsid w:val="009A378C"/>
    <w:rsid w:val="009A4818"/>
    <w:rsid w:val="009A4CC6"/>
    <w:rsid w:val="009A544F"/>
    <w:rsid w:val="009A5A82"/>
    <w:rsid w:val="009A677E"/>
    <w:rsid w:val="009A6789"/>
    <w:rsid w:val="009A7006"/>
    <w:rsid w:val="009A757D"/>
    <w:rsid w:val="009A7E9C"/>
    <w:rsid w:val="009A7FEC"/>
    <w:rsid w:val="009B01EB"/>
    <w:rsid w:val="009B0947"/>
    <w:rsid w:val="009B094B"/>
    <w:rsid w:val="009B0C4B"/>
    <w:rsid w:val="009B1E1C"/>
    <w:rsid w:val="009B2359"/>
    <w:rsid w:val="009B2A0B"/>
    <w:rsid w:val="009B2C99"/>
    <w:rsid w:val="009B359D"/>
    <w:rsid w:val="009B3BF5"/>
    <w:rsid w:val="009B3D9A"/>
    <w:rsid w:val="009B41D1"/>
    <w:rsid w:val="009B440B"/>
    <w:rsid w:val="009B4573"/>
    <w:rsid w:val="009B58E7"/>
    <w:rsid w:val="009B5B3A"/>
    <w:rsid w:val="009B5C44"/>
    <w:rsid w:val="009B5E01"/>
    <w:rsid w:val="009B5E43"/>
    <w:rsid w:val="009B5E5E"/>
    <w:rsid w:val="009B5EB6"/>
    <w:rsid w:val="009B6410"/>
    <w:rsid w:val="009B64F5"/>
    <w:rsid w:val="009B6F29"/>
    <w:rsid w:val="009B7374"/>
    <w:rsid w:val="009B7502"/>
    <w:rsid w:val="009B752D"/>
    <w:rsid w:val="009B7CF2"/>
    <w:rsid w:val="009B7EE3"/>
    <w:rsid w:val="009C02EC"/>
    <w:rsid w:val="009C09A1"/>
    <w:rsid w:val="009C0E91"/>
    <w:rsid w:val="009C1920"/>
    <w:rsid w:val="009C27A8"/>
    <w:rsid w:val="009C2987"/>
    <w:rsid w:val="009C2F07"/>
    <w:rsid w:val="009C373A"/>
    <w:rsid w:val="009C3909"/>
    <w:rsid w:val="009C3D07"/>
    <w:rsid w:val="009C4A61"/>
    <w:rsid w:val="009C4FB2"/>
    <w:rsid w:val="009C5386"/>
    <w:rsid w:val="009C5F50"/>
    <w:rsid w:val="009C6BE7"/>
    <w:rsid w:val="009C715D"/>
    <w:rsid w:val="009C722E"/>
    <w:rsid w:val="009C7D68"/>
    <w:rsid w:val="009D0630"/>
    <w:rsid w:val="009D1166"/>
    <w:rsid w:val="009D145C"/>
    <w:rsid w:val="009D16EB"/>
    <w:rsid w:val="009D1A09"/>
    <w:rsid w:val="009D2125"/>
    <w:rsid w:val="009D253B"/>
    <w:rsid w:val="009D259C"/>
    <w:rsid w:val="009D2608"/>
    <w:rsid w:val="009D269E"/>
    <w:rsid w:val="009D2C6A"/>
    <w:rsid w:val="009D2E43"/>
    <w:rsid w:val="009D30AC"/>
    <w:rsid w:val="009D325B"/>
    <w:rsid w:val="009D353B"/>
    <w:rsid w:val="009D4025"/>
    <w:rsid w:val="009D43EA"/>
    <w:rsid w:val="009D47AC"/>
    <w:rsid w:val="009D48EB"/>
    <w:rsid w:val="009D4E01"/>
    <w:rsid w:val="009D5647"/>
    <w:rsid w:val="009D5BBE"/>
    <w:rsid w:val="009D5D83"/>
    <w:rsid w:val="009D6124"/>
    <w:rsid w:val="009D682D"/>
    <w:rsid w:val="009D70B4"/>
    <w:rsid w:val="009D730E"/>
    <w:rsid w:val="009D7500"/>
    <w:rsid w:val="009D767B"/>
    <w:rsid w:val="009D783D"/>
    <w:rsid w:val="009D78B3"/>
    <w:rsid w:val="009E0235"/>
    <w:rsid w:val="009E0656"/>
    <w:rsid w:val="009E0787"/>
    <w:rsid w:val="009E2B4D"/>
    <w:rsid w:val="009E2E6A"/>
    <w:rsid w:val="009E3259"/>
    <w:rsid w:val="009E37EE"/>
    <w:rsid w:val="009E4281"/>
    <w:rsid w:val="009E42EE"/>
    <w:rsid w:val="009E45DB"/>
    <w:rsid w:val="009E46AC"/>
    <w:rsid w:val="009E518C"/>
    <w:rsid w:val="009E6093"/>
    <w:rsid w:val="009E612F"/>
    <w:rsid w:val="009E61B8"/>
    <w:rsid w:val="009E628C"/>
    <w:rsid w:val="009E65C8"/>
    <w:rsid w:val="009E6C69"/>
    <w:rsid w:val="009E6DCC"/>
    <w:rsid w:val="009E7114"/>
    <w:rsid w:val="009E7170"/>
    <w:rsid w:val="009E7D12"/>
    <w:rsid w:val="009F06CD"/>
    <w:rsid w:val="009F081C"/>
    <w:rsid w:val="009F0DC6"/>
    <w:rsid w:val="009F0E29"/>
    <w:rsid w:val="009F155E"/>
    <w:rsid w:val="009F22DF"/>
    <w:rsid w:val="009F2AE7"/>
    <w:rsid w:val="009F2F3F"/>
    <w:rsid w:val="009F3D95"/>
    <w:rsid w:val="009F3E7B"/>
    <w:rsid w:val="009F4145"/>
    <w:rsid w:val="009F5C5E"/>
    <w:rsid w:val="009F66E1"/>
    <w:rsid w:val="009F6CF7"/>
    <w:rsid w:val="009F6FEF"/>
    <w:rsid w:val="009F72F2"/>
    <w:rsid w:val="009F74B9"/>
    <w:rsid w:val="009F7630"/>
    <w:rsid w:val="009F78F5"/>
    <w:rsid w:val="00A003C1"/>
    <w:rsid w:val="00A01A08"/>
    <w:rsid w:val="00A024E0"/>
    <w:rsid w:val="00A02579"/>
    <w:rsid w:val="00A031F7"/>
    <w:rsid w:val="00A03B84"/>
    <w:rsid w:val="00A03BC1"/>
    <w:rsid w:val="00A03EE2"/>
    <w:rsid w:val="00A03FD9"/>
    <w:rsid w:val="00A048B2"/>
    <w:rsid w:val="00A05940"/>
    <w:rsid w:val="00A05E3B"/>
    <w:rsid w:val="00A0626F"/>
    <w:rsid w:val="00A06B43"/>
    <w:rsid w:val="00A071F7"/>
    <w:rsid w:val="00A07273"/>
    <w:rsid w:val="00A07359"/>
    <w:rsid w:val="00A0744F"/>
    <w:rsid w:val="00A075B2"/>
    <w:rsid w:val="00A0776D"/>
    <w:rsid w:val="00A1006F"/>
    <w:rsid w:val="00A10732"/>
    <w:rsid w:val="00A107F1"/>
    <w:rsid w:val="00A10A7B"/>
    <w:rsid w:val="00A10FE2"/>
    <w:rsid w:val="00A11073"/>
    <w:rsid w:val="00A117F8"/>
    <w:rsid w:val="00A11900"/>
    <w:rsid w:val="00A11C50"/>
    <w:rsid w:val="00A120C8"/>
    <w:rsid w:val="00A12C0B"/>
    <w:rsid w:val="00A13AE9"/>
    <w:rsid w:val="00A13C3A"/>
    <w:rsid w:val="00A13E94"/>
    <w:rsid w:val="00A14D62"/>
    <w:rsid w:val="00A15136"/>
    <w:rsid w:val="00A15437"/>
    <w:rsid w:val="00A15A7A"/>
    <w:rsid w:val="00A1612F"/>
    <w:rsid w:val="00A174EE"/>
    <w:rsid w:val="00A177D9"/>
    <w:rsid w:val="00A17F17"/>
    <w:rsid w:val="00A17F7D"/>
    <w:rsid w:val="00A20F64"/>
    <w:rsid w:val="00A21114"/>
    <w:rsid w:val="00A21A22"/>
    <w:rsid w:val="00A22649"/>
    <w:rsid w:val="00A239BD"/>
    <w:rsid w:val="00A23AF8"/>
    <w:rsid w:val="00A24113"/>
    <w:rsid w:val="00A24365"/>
    <w:rsid w:val="00A24493"/>
    <w:rsid w:val="00A24E9F"/>
    <w:rsid w:val="00A2505D"/>
    <w:rsid w:val="00A26180"/>
    <w:rsid w:val="00A274A5"/>
    <w:rsid w:val="00A2774A"/>
    <w:rsid w:val="00A27BD7"/>
    <w:rsid w:val="00A30048"/>
    <w:rsid w:val="00A306AA"/>
    <w:rsid w:val="00A30EAB"/>
    <w:rsid w:val="00A30EF6"/>
    <w:rsid w:val="00A32BB5"/>
    <w:rsid w:val="00A33212"/>
    <w:rsid w:val="00A33224"/>
    <w:rsid w:val="00A337E0"/>
    <w:rsid w:val="00A33A1A"/>
    <w:rsid w:val="00A33EFD"/>
    <w:rsid w:val="00A34A29"/>
    <w:rsid w:val="00A35008"/>
    <w:rsid w:val="00A35A5A"/>
    <w:rsid w:val="00A35C43"/>
    <w:rsid w:val="00A35EB4"/>
    <w:rsid w:val="00A371B8"/>
    <w:rsid w:val="00A375CE"/>
    <w:rsid w:val="00A3784B"/>
    <w:rsid w:val="00A37860"/>
    <w:rsid w:val="00A40515"/>
    <w:rsid w:val="00A40708"/>
    <w:rsid w:val="00A40A94"/>
    <w:rsid w:val="00A40D96"/>
    <w:rsid w:val="00A40F6F"/>
    <w:rsid w:val="00A410DD"/>
    <w:rsid w:val="00A41196"/>
    <w:rsid w:val="00A41A06"/>
    <w:rsid w:val="00A41E40"/>
    <w:rsid w:val="00A4296D"/>
    <w:rsid w:val="00A430E5"/>
    <w:rsid w:val="00A432C7"/>
    <w:rsid w:val="00A44668"/>
    <w:rsid w:val="00A45839"/>
    <w:rsid w:val="00A458CA"/>
    <w:rsid w:val="00A46071"/>
    <w:rsid w:val="00A46380"/>
    <w:rsid w:val="00A46580"/>
    <w:rsid w:val="00A4685C"/>
    <w:rsid w:val="00A46AD7"/>
    <w:rsid w:val="00A46D89"/>
    <w:rsid w:val="00A46DDA"/>
    <w:rsid w:val="00A47BAD"/>
    <w:rsid w:val="00A47D44"/>
    <w:rsid w:val="00A50D93"/>
    <w:rsid w:val="00A51EAF"/>
    <w:rsid w:val="00A523B2"/>
    <w:rsid w:val="00A52A4E"/>
    <w:rsid w:val="00A5323B"/>
    <w:rsid w:val="00A54654"/>
    <w:rsid w:val="00A546C4"/>
    <w:rsid w:val="00A563D8"/>
    <w:rsid w:val="00A56530"/>
    <w:rsid w:val="00A60672"/>
    <w:rsid w:val="00A60B38"/>
    <w:rsid w:val="00A60B63"/>
    <w:rsid w:val="00A6179F"/>
    <w:rsid w:val="00A621DB"/>
    <w:rsid w:val="00A62B8D"/>
    <w:rsid w:val="00A630C9"/>
    <w:rsid w:val="00A63BEB"/>
    <w:rsid w:val="00A63ECC"/>
    <w:rsid w:val="00A6406C"/>
    <w:rsid w:val="00A64F07"/>
    <w:rsid w:val="00A65E45"/>
    <w:rsid w:val="00A65FA9"/>
    <w:rsid w:val="00A664D8"/>
    <w:rsid w:val="00A67D8A"/>
    <w:rsid w:val="00A67F3C"/>
    <w:rsid w:val="00A6EC4B"/>
    <w:rsid w:val="00A70069"/>
    <w:rsid w:val="00A70E15"/>
    <w:rsid w:val="00A72442"/>
    <w:rsid w:val="00A7272E"/>
    <w:rsid w:val="00A7302E"/>
    <w:rsid w:val="00A732D0"/>
    <w:rsid w:val="00A73AF1"/>
    <w:rsid w:val="00A73E00"/>
    <w:rsid w:val="00A743A5"/>
    <w:rsid w:val="00A7469D"/>
    <w:rsid w:val="00A752C5"/>
    <w:rsid w:val="00A75BC1"/>
    <w:rsid w:val="00A75BFC"/>
    <w:rsid w:val="00A75C1B"/>
    <w:rsid w:val="00A77183"/>
    <w:rsid w:val="00A77469"/>
    <w:rsid w:val="00A77579"/>
    <w:rsid w:val="00A80367"/>
    <w:rsid w:val="00A80DE9"/>
    <w:rsid w:val="00A81077"/>
    <w:rsid w:val="00A82030"/>
    <w:rsid w:val="00A821B6"/>
    <w:rsid w:val="00A821DB"/>
    <w:rsid w:val="00A8225F"/>
    <w:rsid w:val="00A8269F"/>
    <w:rsid w:val="00A826E3"/>
    <w:rsid w:val="00A83875"/>
    <w:rsid w:val="00A83E12"/>
    <w:rsid w:val="00A840D0"/>
    <w:rsid w:val="00A84382"/>
    <w:rsid w:val="00A84AAC"/>
    <w:rsid w:val="00A85136"/>
    <w:rsid w:val="00A8559B"/>
    <w:rsid w:val="00A857A4"/>
    <w:rsid w:val="00A85835"/>
    <w:rsid w:val="00A858FC"/>
    <w:rsid w:val="00A859A5"/>
    <w:rsid w:val="00A863DC"/>
    <w:rsid w:val="00A8644D"/>
    <w:rsid w:val="00A87F4F"/>
    <w:rsid w:val="00A90386"/>
    <w:rsid w:val="00A91878"/>
    <w:rsid w:val="00A91B4D"/>
    <w:rsid w:val="00A91E0A"/>
    <w:rsid w:val="00A92624"/>
    <w:rsid w:val="00A9290F"/>
    <w:rsid w:val="00A9293E"/>
    <w:rsid w:val="00A92F4C"/>
    <w:rsid w:val="00A939D0"/>
    <w:rsid w:val="00A93BF7"/>
    <w:rsid w:val="00A93FCE"/>
    <w:rsid w:val="00A944F9"/>
    <w:rsid w:val="00A94833"/>
    <w:rsid w:val="00A95398"/>
    <w:rsid w:val="00A96613"/>
    <w:rsid w:val="00A9695A"/>
    <w:rsid w:val="00A97416"/>
    <w:rsid w:val="00A976A3"/>
    <w:rsid w:val="00A97739"/>
    <w:rsid w:val="00AA0337"/>
    <w:rsid w:val="00AA0806"/>
    <w:rsid w:val="00AA0D13"/>
    <w:rsid w:val="00AA1E29"/>
    <w:rsid w:val="00AA24A1"/>
    <w:rsid w:val="00AA27E9"/>
    <w:rsid w:val="00AA2C9E"/>
    <w:rsid w:val="00AA3FAA"/>
    <w:rsid w:val="00AA3FDC"/>
    <w:rsid w:val="00AA42F4"/>
    <w:rsid w:val="00AA572F"/>
    <w:rsid w:val="00AA58B9"/>
    <w:rsid w:val="00AA5F3F"/>
    <w:rsid w:val="00AA623D"/>
    <w:rsid w:val="00AA62CA"/>
    <w:rsid w:val="00AA6AD2"/>
    <w:rsid w:val="00AA742B"/>
    <w:rsid w:val="00AA7809"/>
    <w:rsid w:val="00AA7B30"/>
    <w:rsid w:val="00AA7F5B"/>
    <w:rsid w:val="00AB1111"/>
    <w:rsid w:val="00AB14EC"/>
    <w:rsid w:val="00AB151B"/>
    <w:rsid w:val="00AB168B"/>
    <w:rsid w:val="00AB1877"/>
    <w:rsid w:val="00AB19C7"/>
    <w:rsid w:val="00AB1EB7"/>
    <w:rsid w:val="00AB2671"/>
    <w:rsid w:val="00AB2694"/>
    <w:rsid w:val="00AB278B"/>
    <w:rsid w:val="00AB27D4"/>
    <w:rsid w:val="00AB299C"/>
    <w:rsid w:val="00AB2FFA"/>
    <w:rsid w:val="00AB34BB"/>
    <w:rsid w:val="00AB3E07"/>
    <w:rsid w:val="00AB4859"/>
    <w:rsid w:val="00AB4D3C"/>
    <w:rsid w:val="00AB4DBD"/>
    <w:rsid w:val="00AB521D"/>
    <w:rsid w:val="00AB57D2"/>
    <w:rsid w:val="00AB5827"/>
    <w:rsid w:val="00AB5953"/>
    <w:rsid w:val="00AB59D3"/>
    <w:rsid w:val="00AB650F"/>
    <w:rsid w:val="00AB6AF4"/>
    <w:rsid w:val="00AB7942"/>
    <w:rsid w:val="00AC00FD"/>
    <w:rsid w:val="00AC0682"/>
    <w:rsid w:val="00AC071F"/>
    <w:rsid w:val="00AC1233"/>
    <w:rsid w:val="00AC12CF"/>
    <w:rsid w:val="00AC2855"/>
    <w:rsid w:val="00AC2982"/>
    <w:rsid w:val="00AC3CA1"/>
    <w:rsid w:val="00AC69F5"/>
    <w:rsid w:val="00AC72D9"/>
    <w:rsid w:val="00AC7B00"/>
    <w:rsid w:val="00AD0714"/>
    <w:rsid w:val="00AD0901"/>
    <w:rsid w:val="00AD160B"/>
    <w:rsid w:val="00AD1690"/>
    <w:rsid w:val="00AD1761"/>
    <w:rsid w:val="00AD1D3E"/>
    <w:rsid w:val="00AD1F85"/>
    <w:rsid w:val="00AD2139"/>
    <w:rsid w:val="00AD2B46"/>
    <w:rsid w:val="00AD2EA2"/>
    <w:rsid w:val="00AD3032"/>
    <w:rsid w:val="00AD32F1"/>
    <w:rsid w:val="00AD419F"/>
    <w:rsid w:val="00AD465E"/>
    <w:rsid w:val="00AD4E86"/>
    <w:rsid w:val="00AD5086"/>
    <w:rsid w:val="00AD564F"/>
    <w:rsid w:val="00AD609E"/>
    <w:rsid w:val="00AD6707"/>
    <w:rsid w:val="00AD671D"/>
    <w:rsid w:val="00AD67DC"/>
    <w:rsid w:val="00AD69B8"/>
    <w:rsid w:val="00AD6E0B"/>
    <w:rsid w:val="00AD6FF2"/>
    <w:rsid w:val="00AD74D5"/>
    <w:rsid w:val="00AE00A1"/>
    <w:rsid w:val="00AE0163"/>
    <w:rsid w:val="00AE01E8"/>
    <w:rsid w:val="00AE0D87"/>
    <w:rsid w:val="00AE14D0"/>
    <w:rsid w:val="00AE1E81"/>
    <w:rsid w:val="00AE248D"/>
    <w:rsid w:val="00AE2B80"/>
    <w:rsid w:val="00AE2FD5"/>
    <w:rsid w:val="00AE3298"/>
    <w:rsid w:val="00AE3316"/>
    <w:rsid w:val="00AE38CD"/>
    <w:rsid w:val="00AE38EE"/>
    <w:rsid w:val="00AE501C"/>
    <w:rsid w:val="00AE5606"/>
    <w:rsid w:val="00AE65F2"/>
    <w:rsid w:val="00AE74E5"/>
    <w:rsid w:val="00AE76D6"/>
    <w:rsid w:val="00AF0079"/>
    <w:rsid w:val="00AF01DA"/>
    <w:rsid w:val="00AF26AA"/>
    <w:rsid w:val="00AF2CCE"/>
    <w:rsid w:val="00AF3153"/>
    <w:rsid w:val="00AF468C"/>
    <w:rsid w:val="00AF4A22"/>
    <w:rsid w:val="00AF5528"/>
    <w:rsid w:val="00AF577C"/>
    <w:rsid w:val="00AF6EB6"/>
    <w:rsid w:val="00AF7284"/>
    <w:rsid w:val="00B008BD"/>
    <w:rsid w:val="00B0178A"/>
    <w:rsid w:val="00B018F8"/>
    <w:rsid w:val="00B01C2A"/>
    <w:rsid w:val="00B02174"/>
    <w:rsid w:val="00B02A0E"/>
    <w:rsid w:val="00B02F7F"/>
    <w:rsid w:val="00B0384E"/>
    <w:rsid w:val="00B0459F"/>
    <w:rsid w:val="00B04678"/>
    <w:rsid w:val="00B04E40"/>
    <w:rsid w:val="00B058E8"/>
    <w:rsid w:val="00B05D08"/>
    <w:rsid w:val="00B0636F"/>
    <w:rsid w:val="00B06FFD"/>
    <w:rsid w:val="00B071BA"/>
    <w:rsid w:val="00B07A2E"/>
    <w:rsid w:val="00B07DF3"/>
    <w:rsid w:val="00B10267"/>
    <w:rsid w:val="00B10908"/>
    <w:rsid w:val="00B109A9"/>
    <w:rsid w:val="00B111F5"/>
    <w:rsid w:val="00B11992"/>
    <w:rsid w:val="00B1299C"/>
    <w:rsid w:val="00B1396A"/>
    <w:rsid w:val="00B13974"/>
    <w:rsid w:val="00B143B3"/>
    <w:rsid w:val="00B1493A"/>
    <w:rsid w:val="00B14E44"/>
    <w:rsid w:val="00B14E49"/>
    <w:rsid w:val="00B157E5"/>
    <w:rsid w:val="00B15946"/>
    <w:rsid w:val="00B16204"/>
    <w:rsid w:val="00B1706D"/>
    <w:rsid w:val="00B173A6"/>
    <w:rsid w:val="00B1740A"/>
    <w:rsid w:val="00B201F3"/>
    <w:rsid w:val="00B20582"/>
    <w:rsid w:val="00B20996"/>
    <w:rsid w:val="00B20D07"/>
    <w:rsid w:val="00B21F6B"/>
    <w:rsid w:val="00B2286B"/>
    <w:rsid w:val="00B23DE8"/>
    <w:rsid w:val="00B23F27"/>
    <w:rsid w:val="00B24130"/>
    <w:rsid w:val="00B243C6"/>
    <w:rsid w:val="00B244FA"/>
    <w:rsid w:val="00B25425"/>
    <w:rsid w:val="00B256DE"/>
    <w:rsid w:val="00B25779"/>
    <w:rsid w:val="00B25C2B"/>
    <w:rsid w:val="00B265F5"/>
    <w:rsid w:val="00B26702"/>
    <w:rsid w:val="00B26773"/>
    <w:rsid w:val="00B26DDD"/>
    <w:rsid w:val="00B27116"/>
    <w:rsid w:val="00B27248"/>
    <w:rsid w:val="00B2739F"/>
    <w:rsid w:val="00B27523"/>
    <w:rsid w:val="00B27ABD"/>
    <w:rsid w:val="00B27E80"/>
    <w:rsid w:val="00B30582"/>
    <w:rsid w:val="00B308D7"/>
    <w:rsid w:val="00B30C62"/>
    <w:rsid w:val="00B317F9"/>
    <w:rsid w:val="00B31BF2"/>
    <w:rsid w:val="00B31C10"/>
    <w:rsid w:val="00B323D7"/>
    <w:rsid w:val="00B32406"/>
    <w:rsid w:val="00B325A0"/>
    <w:rsid w:val="00B3284D"/>
    <w:rsid w:val="00B32C78"/>
    <w:rsid w:val="00B33040"/>
    <w:rsid w:val="00B33371"/>
    <w:rsid w:val="00B3339B"/>
    <w:rsid w:val="00B34304"/>
    <w:rsid w:val="00B34982"/>
    <w:rsid w:val="00B34BDF"/>
    <w:rsid w:val="00B34ED6"/>
    <w:rsid w:val="00B35453"/>
    <w:rsid w:val="00B35C90"/>
    <w:rsid w:val="00B35FEB"/>
    <w:rsid w:val="00B369FD"/>
    <w:rsid w:val="00B36D01"/>
    <w:rsid w:val="00B37579"/>
    <w:rsid w:val="00B408AA"/>
    <w:rsid w:val="00B4133F"/>
    <w:rsid w:val="00B42BEA"/>
    <w:rsid w:val="00B42D35"/>
    <w:rsid w:val="00B43AE0"/>
    <w:rsid w:val="00B43F83"/>
    <w:rsid w:val="00B45A33"/>
    <w:rsid w:val="00B45BA2"/>
    <w:rsid w:val="00B46BC6"/>
    <w:rsid w:val="00B46F99"/>
    <w:rsid w:val="00B470AE"/>
    <w:rsid w:val="00B502F7"/>
    <w:rsid w:val="00B513A1"/>
    <w:rsid w:val="00B5246B"/>
    <w:rsid w:val="00B5293C"/>
    <w:rsid w:val="00B52AE5"/>
    <w:rsid w:val="00B52CF7"/>
    <w:rsid w:val="00B53DEE"/>
    <w:rsid w:val="00B54B6B"/>
    <w:rsid w:val="00B54E6D"/>
    <w:rsid w:val="00B55EDE"/>
    <w:rsid w:val="00B56016"/>
    <w:rsid w:val="00B60A39"/>
    <w:rsid w:val="00B6268E"/>
    <w:rsid w:val="00B62CC2"/>
    <w:rsid w:val="00B62CF1"/>
    <w:rsid w:val="00B62E3E"/>
    <w:rsid w:val="00B62E66"/>
    <w:rsid w:val="00B63071"/>
    <w:rsid w:val="00B6390D"/>
    <w:rsid w:val="00B63C8B"/>
    <w:rsid w:val="00B63DE0"/>
    <w:rsid w:val="00B6428A"/>
    <w:rsid w:val="00B64C4A"/>
    <w:rsid w:val="00B6549C"/>
    <w:rsid w:val="00B6584F"/>
    <w:rsid w:val="00B65C22"/>
    <w:rsid w:val="00B66B5B"/>
    <w:rsid w:val="00B6743B"/>
    <w:rsid w:val="00B6788A"/>
    <w:rsid w:val="00B7083B"/>
    <w:rsid w:val="00B722A3"/>
    <w:rsid w:val="00B73C9C"/>
    <w:rsid w:val="00B740EF"/>
    <w:rsid w:val="00B7451F"/>
    <w:rsid w:val="00B74744"/>
    <w:rsid w:val="00B74BCC"/>
    <w:rsid w:val="00B75349"/>
    <w:rsid w:val="00B75E4F"/>
    <w:rsid w:val="00B769E1"/>
    <w:rsid w:val="00B76A44"/>
    <w:rsid w:val="00B76CC6"/>
    <w:rsid w:val="00B779FA"/>
    <w:rsid w:val="00B8015A"/>
    <w:rsid w:val="00B80436"/>
    <w:rsid w:val="00B8178D"/>
    <w:rsid w:val="00B81BF0"/>
    <w:rsid w:val="00B82495"/>
    <w:rsid w:val="00B82564"/>
    <w:rsid w:val="00B82BA0"/>
    <w:rsid w:val="00B82DFD"/>
    <w:rsid w:val="00B82E35"/>
    <w:rsid w:val="00B82FAD"/>
    <w:rsid w:val="00B83008"/>
    <w:rsid w:val="00B83051"/>
    <w:rsid w:val="00B83BC5"/>
    <w:rsid w:val="00B8406B"/>
    <w:rsid w:val="00B84E08"/>
    <w:rsid w:val="00B8568D"/>
    <w:rsid w:val="00B85EDD"/>
    <w:rsid w:val="00B8719C"/>
    <w:rsid w:val="00B877F4"/>
    <w:rsid w:val="00B87F58"/>
    <w:rsid w:val="00B87F5E"/>
    <w:rsid w:val="00B9040E"/>
    <w:rsid w:val="00B90C3E"/>
    <w:rsid w:val="00B90DF5"/>
    <w:rsid w:val="00B90F52"/>
    <w:rsid w:val="00B91077"/>
    <w:rsid w:val="00B9178C"/>
    <w:rsid w:val="00B920BB"/>
    <w:rsid w:val="00B920D4"/>
    <w:rsid w:val="00B92122"/>
    <w:rsid w:val="00B92379"/>
    <w:rsid w:val="00B926B6"/>
    <w:rsid w:val="00B92812"/>
    <w:rsid w:val="00B92CD9"/>
    <w:rsid w:val="00B9418B"/>
    <w:rsid w:val="00B94492"/>
    <w:rsid w:val="00B94C3F"/>
    <w:rsid w:val="00B94D53"/>
    <w:rsid w:val="00B95A72"/>
    <w:rsid w:val="00B95BD5"/>
    <w:rsid w:val="00B963EA"/>
    <w:rsid w:val="00B96443"/>
    <w:rsid w:val="00B964AE"/>
    <w:rsid w:val="00B96B0D"/>
    <w:rsid w:val="00B97A9A"/>
    <w:rsid w:val="00B97CBD"/>
    <w:rsid w:val="00B97E24"/>
    <w:rsid w:val="00BA0182"/>
    <w:rsid w:val="00BA0533"/>
    <w:rsid w:val="00BA1085"/>
    <w:rsid w:val="00BA1702"/>
    <w:rsid w:val="00BA21B5"/>
    <w:rsid w:val="00BA24CB"/>
    <w:rsid w:val="00BA253D"/>
    <w:rsid w:val="00BA289B"/>
    <w:rsid w:val="00BA3D87"/>
    <w:rsid w:val="00BA48AB"/>
    <w:rsid w:val="00BA4947"/>
    <w:rsid w:val="00BA5274"/>
    <w:rsid w:val="00BA5409"/>
    <w:rsid w:val="00BA54E8"/>
    <w:rsid w:val="00BA632A"/>
    <w:rsid w:val="00BA67BA"/>
    <w:rsid w:val="00BA6896"/>
    <w:rsid w:val="00BA689F"/>
    <w:rsid w:val="00BA6CA1"/>
    <w:rsid w:val="00BA703A"/>
    <w:rsid w:val="00BA706E"/>
    <w:rsid w:val="00BA7711"/>
    <w:rsid w:val="00BA799B"/>
    <w:rsid w:val="00BA7B08"/>
    <w:rsid w:val="00BA7FB6"/>
    <w:rsid w:val="00BB0519"/>
    <w:rsid w:val="00BB1220"/>
    <w:rsid w:val="00BB14D5"/>
    <w:rsid w:val="00BB1A76"/>
    <w:rsid w:val="00BB2641"/>
    <w:rsid w:val="00BB27A1"/>
    <w:rsid w:val="00BB2F3E"/>
    <w:rsid w:val="00BB37C1"/>
    <w:rsid w:val="00BB3EBA"/>
    <w:rsid w:val="00BB4157"/>
    <w:rsid w:val="00BB5A11"/>
    <w:rsid w:val="00BB5B7A"/>
    <w:rsid w:val="00BB6674"/>
    <w:rsid w:val="00BB7374"/>
    <w:rsid w:val="00BB785D"/>
    <w:rsid w:val="00BB7D46"/>
    <w:rsid w:val="00BC102C"/>
    <w:rsid w:val="00BC11C7"/>
    <w:rsid w:val="00BC11F7"/>
    <w:rsid w:val="00BC19ED"/>
    <w:rsid w:val="00BC1A95"/>
    <w:rsid w:val="00BC1ECF"/>
    <w:rsid w:val="00BC28C0"/>
    <w:rsid w:val="00BC3090"/>
    <w:rsid w:val="00BC32A4"/>
    <w:rsid w:val="00BC35AB"/>
    <w:rsid w:val="00BC3937"/>
    <w:rsid w:val="00BC3F0C"/>
    <w:rsid w:val="00BC44C0"/>
    <w:rsid w:val="00BC63F1"/>
    <w:rsid w:val="00BC677E"/>
    <w:rsid w:val="00BC6814"/>
    <w:rsid w:val="00BC796E"/>
    <w:rsid w:val="00BC7E11"/>
    <w:rsid w:val="00BD040C"/>
    <w:rsid w:val="00BD0524"/>
    <w:rsid w:val="00BD0697"/>
    <w:rsid w:val="00BD1320"/>
    <w:rsid w:val="00BD1B64"/>
    <w:rsid w:val="00BD1C52"/>
    <w:rsid w:val="00BD2093"/>
    <w:rsid w:val="00BD2251"/>
    <w:rsid w:val="00BD229F"/>
    <w:rsid w:val="00BD2B52"/>
    <w:rsid w:val="00BD2C57"/>
    <w:rsid w:val="00BD30D6"/>
    <w:rsid w:val="00BD37D1"/>
    <w:rsid w:val="00BD398E"/>
    <w:rsid w:val="00BD409D"/>
    <w:rsid w:val="00BD4B21"/>
    <w:rsid w:val="00BD5292"/>
    <w:rsid w:val="00BD5A1F"/>
    <w:rsid w:val="00BD5FE9"/>
    <w:rsid w:val="00BD6F49"/>
    <w:rsid w:val="00BD7FE6"/>
    <w:rsid w:val="00BE00E2"/>
    <w:rsid w:val="00BE0265"/>
    <w:rsid w:val="00BE04A3"/>
    <w:rsid w:val="00BE052D"/>
    <w:rsid w:val="00BE0573"/>
    <w:rsid w:val="00BE09A5"/>
    <w:rsid w:val="00BE106A"/>
    <w:rsid w:val="00BE12A0"/>
    <w:rsid w:val="00BE2584"/>
    <w:rsid w:val="00BE2649"/>
    <w:rsid w:val="00BE3027"/>
    <w:rsid w:val="00BE3BFF"/>
    <w:rsid w:val="00BE3C3A"/>
    <w:rsid w:val="00BE5538"/>
    <w:rsid w:val="00BE5C5B"/>
    <w:rsid w:val="00BE5FDB"/>
    <w:rsid w:val="00BE63EC"/>
    <w:rsid w:val="00BE6B21"/>
    <w:rsid w:val="00BE6EE8"/>
    <w:rsid w:val="00BE712A"/>
    <w:rsid w:val="00BE7276"/>
    <w:rsid w:val="00BF0435"/>
    <w:rsid w:val="00BF04E8"/>
    <w:rsid w:val="00BF07A2"/>
    <w:rsid w:val="00BF0929"/>
    <w:rsid w:val="00BF152B"/>
    <w:rsid w:val="00BF1D95"/>
    <w:rsid w:val="00BF2142"/>
    <w:rsid w:val="00BF2799"/>
    <w:rsid w:val="00BF2877"/>
    <w:rsid w:val="00BF352A"/>
    <w:rsid w:val="00BF3BA2"/>
    <w:rsid w:val="00BF3F9D"/>
    <w:rsid w:val="00BF4BA4"/>
    <w:rsid w:val="00BF6848"/>
    <w:rsid w:val="00BF79B9"/>
    <w:rsid w:val="00BF7E67"/>
    <w:rsid w:val="00C00684"/>
    <w:rsid w:val="00C00A79"/>
    <w:rsid w:val="00C00B37"/>
    <w:rsid w:val="00C017D9"/>
    <w:rsid w:val="00C02598"/>
    <w:rsid w:val="00C029B5"/>
    <w:rsid w:val="00C03604"/>
    <w:rsid w:val="00C03671"/>
    <w:rsid w:val="00C0376E"/>
    <w:rsid w:val="00C059C2"/>
    <w:rsid w:val="00C063AF"/>
    <w:rsid w:val="00C10473"/>
    <w:rsid w:val="00C105B7"/>
    <w:rsid w:val="00C11770"/>
    <w:rsid w:val="00C11FD8"/>
    <w:rsid w:val="00C1215B"/>
    <w:rsid w:val="00C121C4"/>
    <w:rsid w:val="00C124D2"/>
    <w:rsid w:val="00C1261D"/>
    <w:rsid w:val="00C12B3C"/>
    <w:rsid w:val="00C12D7B"/>
    <w:rsid w:val="00C138EB"/>
    <w:rsid w:val="00C13C5B"/>
    <w:rsid w:val="00C14587"/>
    <w:rsid w:val="00C147F6"/>
    <w:rsid w:val="00C14943"/>
    <w:rsid w:val="00C14B78"/>
    <w:rsid w:val="00C160A3"/>
    <w:rsid w:val="00C1692B"/>
    <w:rsid w:val="00C16A24"/>
    <w:rsid w:val="00C16D05"/>
    <w:rsid w:val="00C17294"/>
    <w:rsid w:val="00C1739E"/>
    <w:rsid w:val="00C22586"/>
    <w:rsid w:val="00C229E1"/>
    <w:rsid w:val="00C22C1C"/>
    <w:rsid w:val="00C2350D"/>
    <w:rsid w:val="00C23BD4"/>
    <w:rsid w:val="00C23BED"/>
    <w:rsid w:val="00C23F0F"/>
    <w:rsid w:val="00C247EC"/>
    <w:rsid w:val="00C24B57"/>
    <w:rsid w:val="00C24C0C"/>
    <w:rsid w:val="00C2527D"/>
    <w:rsid w:val="00C2550D"/>
    <w:rsid w:val="00C2747A"/>
    <w:rsid w:val="00C274D3"/>
    <w:rsid w:val="00C27E03"/>
    <w:rsid w:val="00C27E56"/>
    <w:rsid w:val="00C326CA"/>
    <w:rsid w:val="00C3296B"/>
    <w:rsid w:val="00C32DD4"/>
    <w:rsid w:val="00C33010"/>
    <w:rsid w:val="00C331CA"/>
    <w:rsid w:val="00C33CC3"/>
    <w:rsid w:val="00C359FB"/>
    <w:rsid w:val="00C35E34"/>
    <w:rsid w:val="00C36554"/>
    <w:rsid w:val="00C36ABF"/>
    <w:rsid w:val="00C37A04"/>
    <w:rsid w:val="00C403E6"/>
    <w:rsid w:val="00C404AB"/>
    <w:rsid w:val="00C40870"/>
    <w:rsid w:val="00C41436"/>
    <w:rsid w:val="00C41AC5"/>
    <w:rsid w:val="00C41D01"/>
    <w:rsid w:val="00C42094"/>
    <w:rsid w:val="00C4224F"/>
    <w:rsid w:val="00C43BAE"/>
    <w:rsid w:val="00C43DDF"/>
    <w:rsid w:val="00C43FB1"/>
    <w:rsid w:val="00C44223"/>
    <w:rsid w:val="00C4424C"/>
    <w:rsid w:val="00C44915"/>
    <w:rsid w:val="00C44A86"/>
    <w:rsid w:val="00C44FD3"/>
    <w:rsid w:val="00C452EC"/>
    <w:rsid w:val="00C46146"/>
    <w:rsid w:val="00C465C8"/>
    <w:rsid w:val="00C4664C"/>
    <w:rsid w:val="00C46714"/>
    <w:rsid w:val="00C46727"/>
    <w:rsid w:val="00C46BAE"/>
    <w:rsid w:val="00C46E17"/>
    <w:rsid w:val="00C47584"/>
    <w:rsid w:val="00C47823"/>
    <w:rsid w:val="00C47889"/>
    <w:rsid w:val="00C47E46"/>
    <w:rsid w:val="00C5065B"/>
    <w:rsid w:val="00C50AC5"/>
    <w:rsid w:val="00C50F51"/>
    <w:rsid w:val="00C50FAA"/>
    <w:rsid w:val="00C51217"/>
    <w:rsid w:val="00C51680"/>
    <w:rsid w:val="00C51931"/>
    <w:rsid w:val="00C52168"/>
    <w:rsid w:val="00C525AB"/>
    <w:rsid w:val="00C53F08"/>
    <w:rsid w:val="00C540ED"/>
    <w:rsid w:val="00C547BD"/>
    <w:rsid w:val="00C5492A"/>
    <w:rsid w:val="00C54F96"/>
    <w:rsid w:val="00C555EA"/>
    <w:rsid w:val="00C55FB3"/>
    <w:rsid w:val="00C5709E"/>
    <w:rsid w:val="00C57AC3"/>
    <w:rsid w:val="00C57DCE"/>
    <w:rsid w:val="00C600A4"/>
    <w:rsid w:val="00C610FB"/>
    <w:rsid w:val="00C620D2"/>
    <w:rsid w:val="00C622E4"/>
    <w:rsid w:val="00C63A0C"/>
    <w:rsid w:val="00C63AB1"/>
    <w:rsid w:val="00C64209"/>
    <w:rsid w:val="00C65D53"/>
    <w:rsid w:val="00C65F40"/>
    <w:rsid w:val="00C6645A"/>
    <w:rsid w:val="00C66F72"/>
    <w:rsid w:val="00C67339"/>
    <w:rsid w:val="00C676EB"/>
    <w:rsid w:val="00C70367"/>
    <w:rsid w:val="00C706B6"/>
    <w:rsid w:val="00C70BAE"/>
    <w:rsid w:val="00C71021"/>
    <w:rsid w:val="00C7124E"/>
    <w:rsid w:val="00C72813"/>
    <w:rsid w:val="00C72A51"/>
    <w:rsid w:val="00C744AA"/>
    <w:rsid w:val="00C7461D"/>
    <w:rsid w:val="00C747E8"/>
    <w:rsid w:val="00C747FA"/>
    <w:rsid w:val="00C74A10"/>
    <w:rsid w:val="00C74A86"/>
    <w:rsid w:val="00C74B4A"/>
    <w:rsid w:val="00C750D1"/>
    <w:rsid w:val="00C7576B"/>
    <w:rsid w:val="00C75B72"/>
    <w:rsid w:val="00C765F5"/>
    <w:rsid w:val="00C76E88"/>
    <w:rsid w:val="00C773B7"/>
    <w:rsid w:val="00C77445"/>
    <w:rsid w:val="00C8039E"/>
    <w:rsid w:val="00C80931"/>
    <w:rsid w:val="00C811C9"/>
    <w:rsid w:val="00C81B3F"/>
    <w:rsid w:val="00C8299B"/>
    <w:rsid w:val="00C82B87"/>
    <w:rsid w:val="00C832B8"/>
    <w:rsid w:val="00C83D38"/>
    <w:rsid w:val="00C84137"/>
    <w:rsid w:val="00C848E3"/>
    <w:rsid w:val="00C84C4E"/>
    <w:rsid w:val="00C85792"/>
    <w:rsid w:val="00C862F9"/>
    <w:rsid w:val="00C863C4"/>
    <w:rsid w:val="00C87EA5"/>
    <w:rsid w:val="00C9088C"/>
    <w:rsid w:val="00C9094C"/>
    <w:rsid w:val="00C910ED"/>
    <w:rsid w:val="00C916ED"/>
    <w:rsid w:val="00C91A29"/>
    <w:rsid w:val="00C92365"/>
    <w:rsid w:val="00C92847"/>
    <w:rsid w:val="00C92E73"/>
    <w:rsid w:val="00C94717"/>
    <w:rsid w:val="00C94B73"/>
    <w:rsid w:val="00C94FE1"/>
    <w:rsid w:val="00C954E5"/>
    <w:rsid w:val="00C960FF"/>
    <w:rsid w:val="00C971A0"/>
    <w:rsid w:val="00C97231"/>
    <w:rsid w:val="00C97EA7"/>
    <w:rsid w:val="00C97EAA"/>
    <w:rsid w:val="00CA0B3B"/>
    <w:rsid w:val="00CA1424"/>
    <w:rsid w:val="00CA152F"/>
    <w:rsid w:val="00CA2134"/>
    <w:rsid w:val="00CA29B2"/>
    <w:rsid w:val="00CA2DAD"/>
    <w:rsid w:val="00CA462C"/>
    <w:rsid w:val="00CA4758"/>
    <w:rsid w:val="00CA50B5"/>
    <w:rsid w:val="00CA56B3"/>
    <w:rsid w:val="00CA5859"/>
    <w:rsid w:val="00CB0172"/>
    <w:rsid w:val="00CB0610"/>
    <w:rsid w:val="00CB0866"/>
    <w:rsid w:val="00CB09C7"/>
    <w:rsid w:val="00CB1395"/>
    <w:rsid w:val="00CB13A1"/>
    <w:rsid w:val="00CB1905"/>
    <w:rsid w:val="00CB1BEA"/>
    <w:rsid w:val="00CB1E6A"/>
    <w:rsid w:val="00CB21D8"/>
    <w:rsid w:val="00CB4B77"/>
    <w:rsid w:val="00CB50CD"/>
    <w:rsid w:val="00CB59F2"/>
    <w:rsid w:val="00CB7051"/>
    <w:rsid w:val="00CB7246"/>
    <w:rsid w:val="00CC0A73"/>
    <w:rsid w:val="00CC1296"/>
    <w:rsid w:val="00CC1B86"/>
    <w:rsid w:val="00CC1E6C"/>
    <w:rsid w:val="00CC2340"/>
    <w:rsid w:val="00CC30F6"/>
    <w:rsid w:val="00CC3EEC"/>
    <w:rsid w:val="00CC53C7"/>
    <w:rsid w:val="00CC569F"/>
    <w:rsid w:val="00CC6335"/>
    <w:rsid w:val="00CC69FC"/>
    <w:rsid w:val="00CC73A4"/>
    <w:rsid w:val="00CC7A42"/>
    <w:rsid w:val="00CC7B24"/>
    <w:rsid w:val="00CD04A1"/>
    <w:rsid w:val="00CD055D"/>
    <w:rsid w:val="00CD11F8"/>
    <w:rsid w:val="00CD179B"/>
    <w:rsid w:val="00CD1E16"/>
    <w:rsid w:val="00CD1E83"/>
    <w:rsid w:val="00CD2690"/>
    <w:rsid w:val="00CD28C2"/>
    <w:rsid w:val="00CD3184"/>
    <w:rsid w:val="00CD4B51"/>
    <w:rsid w:val="00CD4DCE"/>
    <w:rsid w:val="00CD4E0E"/>
    <w:rsid w:val="00CD600F"/>
    <w:rsid w:val="00CD68BA"/>
    <w:rsid w:val="00CD6C85"/>
    <w:rsid w:val="00CD6DFC"/>
    <w:rsid w:val="00CD7AFB"/>
    <w:rsid w:val="00CE0482"/>
    <w:rsid w:val="00CE0DE7"/>
    <w:rsid w:val="00CE129D"/>
    <w:rsid w:val="00CE16D5"/>
    <w:rsid w:val="00CE221A"/>
    <w:rsid w:val="00CE2F05"/>
    <w:rsid w:val="00CE33C4"/>
    <w:rsid w:val="00CE34FC"/>
    <w:rsid w:val="00CE3E5B"/>
    <w:rsid w:val="00CE463C"/>
    <w:rsid w:val="00CE58F4"/>
    <w:rsid w:val="00CE670E"/>
    <w:rsid w:val="00CE7404"/>
    <w:rsid w:val="00CE74FF"/>
    <w:rsid w:val="00CE76D5"/>
    <w:rsid w:val="00CE76D7"/>
    <w:rsid w:val="00CF0053"/>
    <w:rsid w:val="00CF1322"/>
    <w:rsid w:val="00CF1351"/>
    <w:rsid w:val="00CF1C25"/>
    <w:rsid w:val="00CF225A"/>
    <w:rsid w:val="00CF22D1"/>
    <w:rsid w:val="00CF2562"/>
    <w:rsid w:val="00CF2674"/>
    <w:rsid w:val="00CF2E70"/>
    <w:rsid w:val="00CF311C"/>
    <w:rsid w:val="00CF4D0C"/>
    <w:rsid w:val="00CF52AC"/>
    <w:rsid w:val="00CF5A49"/>
    <w:rsid w:val="00CF5A8A"/>
    <w:rsid w:val="00CF609A"/>
    <w:rsid w:val="00CF62F5"/>
    <w:rsid w:val="00CF632E"/>
    <w:rsid w:val="00CF652F"/>
    <w:rsid w:val="00CF65C6"/>
    <w:rsid w:val="00CF6F24"/>
    <w:rsid w:val="00D00368"/>
    <w:rsid w:val="00D01883"/>
    <w:rsid w:val="00D02529"/>
    <w:rsid w:val="00D02E1D"/>
    <w:rsid w:val="00D03E46"/>
    <w:rsid w:val="00D03FEF"/>
    <w:rsid w:val="00D0437E"/>
    <w:rsid w:val="00D045D1"/>
    <w:rsid w:val="00D04634"/>
    <w:rsid w:val="00D04B47"/>
    <w:rsid w:val="00D04CD4"/>
    <w:rsid w:val="00D05C1D"/>
    <w:rsid w:val="00D06084"/>
    <w:rsid w:val="00D06944"/>
    <w:rsid w:val="00D06F38"/>
    <w:rsid w:val="00D10006"/>
    <w:rsid w:val="00D1116F"/>
    <w:rsid w:val="00D11A3D"/>
    <w:rsid w:val="00D12601"/>
    <w:rsid w:val="00D13144"/>
    <w:rsid w:val="00D131F4"/>
    <w:rsid w:val="00D13A8C"/>
    <w:rsid w:val="00D13BBC"/>
    <w:rsid w:val="00D13F48"/>
    <w:rsid w:val="00D13F81"/>
    <w:rsid w:val="00D14175"/>
    <w:rsid w:val="00D15781"/>
    <w:rsid w:val="00D16345"/>
    <w:rsid w:val="00D1643F"/>
    <w:rsid w:val="00D17B7E"/>
    <w:rsid w:val="00D20683"/>
    <w:rsid w:val="00D20C8C"/>
    <w:rsid w:val="00D20D06"/>
    <w:rsid w:val="00D20D86"/>
    <w:rsid w:val="00D20E0E"/>
    <w:rsid w:val="00D2116B"/>
    <w:rsid w:val="00D219EA"/>
    <w:rsid w:val="00D22B44"/>
    <w:rsid w:val="00D22B95"/>
    <w:rsid w:val="00D22C0B"/>
    <w:rsid w:val="00D23DAD"/>
    <w:rsid w:val="00D246DC"/>
    <w:rsid w:val="00D24E58"/>
    <w:rsid w:val="00D2536C"/>
    <w:rsid w:val="00D253B6"/>
    <w:rsid w:val="00D25B47"/>
    <w:rsid w:val="00D26250"/>
    <w:rsid w:val="00D2634B"/>
    <w:rsid w:val="00D26603"/>
    <w:rsid w:val="00D26C07"/>
    <w:rsid w:val="00D26F1F"/>
    <w:rsid w:val="00D30799"/>
    <w:rsid w:val="00D30A2C"/>
    <w:rsid w:val="00D30F49"/>
    <w:rsid w:val="00D3113D"/>
    <w:rsid w:val="00D314F9"/>
    <w:rsid w:val="00D32298"/>
    <w:rsid w:val="00D325E6"/>
    <w:rsid w:val="00D3284D"/>
    <w:rsid w:val="00D33F62"/>
    <w:rsid w:val="00D3424E"/>
    <w:rsid w:val="00D34392"/>
    <w:rsid w:val="00D34441"/>
    <w:rsid w:val="00D34C9C"/>
    <w:rsid w:val="00D34E0F"/>
    <w:rsid w:val="00D34EDD"/>
    <w:rsid w:val="00D355DA"/>
    <w:rsid w:val="00D35E25"/>
    <w:rsid w:val="00D35E95"/>
    <w:rsid w:val="00D36B5B"/>
    <w:rsid w:val="00D37A37"/>
    <w:rsid w:val="00D406FC"/>
    <w:rsid w:val="00D40D3C"/>
    <w:rsid w:val="00D40E30"/>
    <w:rsid w:val="00D414E4"/>
    <w:rsid w:val="00D4267B"/>
    <w:rsid w:val="00D42C13"/>
    <w:rsid w:val="00D42C95"/>
    <w:rsid w:val="00D439E7"/>
    <w:rsid w:val="00D440EA"/>
    <w:rsid w:val="00D4417E"/>
    <w:rsid w:val="00D4465F"/>
    <w:rsid w:val="00D4471F"/>
    <w:rsid w:val="00D44A1F"/>
    <w:rsid w:val="00D44CB9"/>
    <w:rsid w:val="00D44FC6"/>
    <w:rsid w:val="00D457DB"/>
    <w:rsid w:val="00D4597C"/>
    <w:rsid w:val="00D45E89"/>
    <w:rsid w:val="00D477C2"/>
    <w:rsid w:val="00D51B56"/>
    <w:rsid w:val="00D523ED"/>
    <w:rsid w:val="00D529E5"/>
    <w:rsid w:val="00D535D0"/>
    <w:rsid w:val="00D53BF8"/>
    <w:rsid w:val="00D54F1B"/>
    <w:rsid w:val="00D55251"/>
    <w:rsid w:val="00D56382"/>
    <w:rsid w:val="00D57451"/>
    <w:rsid w:val="00D57A3F"/>
    <w:rsid w:val="00D57D7C"/>
    <w:rsid w:val="00D615E3"/>
    <w:rsid w:val="00D615E6"/>
    <w:rsid w:val="00D61C4C"/>
    <w:rsid w:val="00D61CE9"/>
    <w:rsid w:val="00D625BE"/>
    <w:rsid w:val="00D626B8"/>
    <w:rsid w:val="00D62D04"/>
    <w:rsid w:val="00D635E2"/>
    <w:rsid w:val="00D638D3"/>
    <w:rsid w:val="00D6460E"/>
    <w:rsid w:val="00D64A04"/>
    <w:rsid w:val="00D64D29"/>
    <w:rsid w:val="00D64E68"/>
    <w:rsid w:val="00D65055"/>
    <w:rsid w:val="00D65EC4"/>
    <w:rsid w:val="00D660FC"/>
    <w:rsid w:val="00D66481"/>
    <w:rsid w:val="00D67D8E"/>
    <w:rsid w:val="00D70038"/>
    <w:rsid w:val="00D7065E"/>
    <w:rsid w:val="00D7101A"/>
    <w:rsid w:val="00D717A5"/>
    <w:rsid w:val="00D71E4C"/>
    <w:rsid w:val="00D72227"/>
    <w:rsid w:val="00D7272F"/>
    <w:rsid w:val="00D731F0"/>
    <w:rsid w:val="00D74151"/>
    <w:rsid w:val="00D75299"/>
    <w:rsid w:val="00D7543E"/>
    <w:rsid w:val="00D75764"/>
    <w:rsid w:val="00D75B4C"/>
    <w:rsid w:val="00D762DB"/>
    <w:rsid w:val="00D7632D"/>
    <w:rsid w:val="00D76462"/>
    <w:rsid w:val="00D76EA1"/>
    <w:rsid w:val="00D77D24"/>
    <w:rsid w:val="00D8009C"/>
    <w:rsid w:val="00D806FC"/>
    <w:rsid w:val="00D808F2"/>
    <w:rsid w:val="00D8166D"/>
    <w:rsid w:val="00D81700"/>
    <w:rsid w:val="00D8210F"/>
    <w:rsid w:val="00D82D86"/>
    <w:rsid w:val="00D8335C"/>
    <w:rsid w:val="00D83848"/>
    <w:rsid w:val="00D83BA4"/>
    <w:rsid w:val="00D842FE"/>
    <w:rsid w:val="00D84745"/>
    <w:rsid w:val="00D85144"/>
    <w:rsid w:val="00D8613E"/>
    <w:rsid w:val="00D86A9B"/>
    <w:rsid w:val="00D87712"/>
    <w:rsid w:val="00D9045F"/>
    <w:rsid w:val="00D906FC"/>
    <w:rsid w:val="00D90AA5"/>
    <w:rsid w:val="00D90BFE"/>
    <w:rsid w:val="00D90EEE"/>
    <w:rsid w:val="00D90F81"/>
    <w:rsid w:val="00D9118B"/>
    <w:rsid w:val="00D911FA"/>
    <w:rsid w:val="00D9153B"/>
    <w:rsid w:val="00D92777"/>
    <w:rsid w:val="00D9323B"/>
    <w:rsid w:val="00D939B1"/>
    <w:rsid w:val="00D93CCF"/>
    <w:rsid w:val="00D93CE9"/>
    <w:rsid w:val="00D94DE9"/>
    <w:rsid w:val="00D951CD"/>
    <w:rsid w:val="00D95BDE"/>
    <w:rsid w:val="00D95E98"/>
    <w:rsid w:val="00D97779"/>
    <w:rsid w:val="00D97794"/>
    <w:rsid w:val="00D97BA4"/>
    <w:rsid w:val="00DA0C28"/>
    <w:rsid w:val="00DA1A8E"/>
    <w:rsid w:val="00DA1E29"/>
    <w:rsid w:val="00DA1F09"/>
    <w:rsid w:val="00DA24C3"/>
    <w:rsid w:val="00DA2C82"/>
    <w:rsid w:val="00DA330C"/>
    <w:rsid w:val="00DA37BD"/>
    <w:rsid w:val="00DA3EA1"/>
    <w:rsid w:val="00DA4263"/>
    <w:rsid w:val="00DA443F"/>
    <w:rsid w:val="00DA44A8"/>
    <w:rsid w:val="00DA44F2"/>
    <w:rsid w:val="00DA477A"/>
    <w:rsid w:val="00DA4F04"/>
    <w:rsid w:val="00DA4FC3"/>
    <w:rsid w:val="00DA5051"/>
    <w:rsid w:val="00DA51E7"/>
    <w:rsid w:val="00DA5A2C"/>
    <w:rsid w:val="00DA5BDD"/>
    <w:rsid w:val="00DA5BEB"/>
    <w:rsid w:val="00DA7746"/>
    <w:rsid w:val="00DA780C"/>
    <w:rsid w:val="00DA7AED"/>
    <w:rsid w:val="00DB0157"/>
    <w:rsid w:val="00DB040F"/>
    <w:rsid w:val="00DB0A34"/>
    <w:rsid w:val="00DB28F5"/>
    <w:rsid w:val="00DB331B"/>
    <w:rsid w:val="00DB3534"/>
    <w:rsid w:val="00DB3730"/>
    <w:rsid w:val="00DB3A4D"/>
    <w:rsid w:val="00DB3B6F"/>
    <w:rsid w:val="00DB3DCA"/>
    <w:rsid w:val="00DB3EA2"/>
    <w:rsid w:val="00DB3FD7"/>
    <w:rsid w:val="00DB4393"/>
    <w:rsid w:val="00DB4A46"/>
    <w:rsid w:val="00DB5A62"/>
    <w:rsid w:val="00DB5D67"/>
    <w:rsid w:val="00DB5DF5"/>
    <w:rsid w:val="00DB63EE"/>
    <w:rsid w:val="00DB7098"/>
    <w:rsid w:val="00DC07E5"/>
    <w:rsid w:val="00DC1CD0"/>
    <w:rsid w:val="00DC1E21"/>
    <w:rsid w:val="00DC2315"/>
    <w:rsid w:val="00DC2883"/>
    <w:rsid w:val="00DC32F3"/>
    <w:rsid w:val="00DC35DA"/>
    <w:rsid w:val="00DC396E"/>
    <w:rsid w:val="00DC39E5"/>
    <w:rsid w:val="00DC4214"/>
    <w:rsid w:val="00DC470F"/>
    <w:rsid w:val="00DC47ED"/>
    <w:rsid w:val="00DC574E"/>
    <w:rsid w:val="00DC58B4"/>
    <w:rsid w:val="00DC5A3C"/>
    <w:rsid w:val="00DC6174"/>
    <w:rsid w:val="00DC7556"/>
    <w:rsid w:val="00DC78A0"/>
    <w:rsid w:val="00DC78BB"/>
    <w:rsid w:val="00DD04CC"/>
    <w:rsid w:val="00DD093E"/>
    <w:rsid w:val="00DD1141"/>
    <w:rsid w:val="00DD16CD"/>
    <w:rsid w:val="00DD240A"/>
    <w:rsid w:val="00DD2A1E"/>
    <w:rsid w:val="00DD2ECD"/>
    <w:rsid w:val="00DD2F47"/>
    <w:rsid w:val="00DD3DE2"/>
    <w:rsid w:val="00DD4890"/>
    <w:rsid w:val="00DD54D9"/>
    <w:rsid w:val="00DD5A57"/>
    <w:rsid w:val="00DD688F"/>
    <w:rsid w:val="00DD70F7"/>
    <w:rsid w:val="00DD74D4"/>
    <w:rsid w:val="00DD7505"/>
    <w:rsid w:val="00DE0FEF"/>
    <w:rsid w:val="00DE1911"/>
    <w:rsid w:val="00DE1B47"/>
    <w:rsid w:val="00DE212D"/>
    <w:rsid w:val="00DE2A25"/>
    <w:rsid w:val="00DE2B4C"/>
    <w:rsid w:val="00DE2C6B"/>
    <w:rsid w:val="00DE2E9D"/>
    <w:rsid w:val="00DE31EA"/>
    <w:rsid w:val="00DE342C"/>
    <w:rsid w:val="00DE42BF"/>
    <w:rsid w:val="00DE4AD0"/>
    <w:rsid w:val="00DE5286"/>
    <w:rsid w:val="00DE574B"/>
    <w:rsid w:val="00DE60FB"/>
    <w:rsid w:val="00DE6235"/>
    <w:rsid w:val="00DE69D7"/>
    <w:rsid w:val="00DE720E"/>
    <w:rsid w:val="00DE7380"/>
    <w:rsid w:val="00DE7855"/>
    <w:rsid w:val="00DF057E"/>
    <w:rsid w:val="00DF058F"/>
    <w:rsid w:val="00DF0EB1"/>
    <w:rsid w:val="00DF19CE"/>
    <w:rsid w:val="00DF1B80"/>
    <w:rsid w:val="00DF1D3F"/>
    <w:rsid w:val="00DF244A"/>
    <w:rsid w:val="00DF25AC"/>
    <w:rsid w:val="00DF3211"/>
    <w:rsid w:val="00DF3456"/>
    <w:rsid w:val="00DF352D"/>
    <w:rsid w:val="00DF4DEE"/>
    <w:rsid w:val="00DF4E2E"/>
    <w:rsid w:val="00DF4EEE"/>
    <w:rsid w:val="00DF59A2"/>
    <w:rsid w:val="00DF5A9F"/>
    <w:rsid w:val="00DF5B4A"/>
    <w:rsid w:val="00DF5B69"/>
    <w:rsid w:val="00DF5DF6"/>
    <w:rsid w:val="00DF5EAB"/>
    <w:rsid w:val="00DF615E"/>
    <w:rsid w:val="00DF621C"/>
    <w:rsid w:val="00DF65C8"/>
    <w:rsid w:val="00DF6E24"/>
    <w:rsid w:val="00DF76FE"/>
    <w:rsid w:val="00DF77F2"/>
    <w:rsid w:val="00DF7973"/>
    <w:rsid w:val="00DF7AB6"/>
    <w:rsid w:val="00DF7FA1"/>
    <w:rsid w:val="00E00068"/>
    <w:rsid w:val="00E004D6"/>
    <w:rsid w:val="00E00B0C"/>
    <w:rsid w:val="00E01B6E"/>
    <w:rsid w:val="00E0204C"/>
    <w:rsid w:val="00E032ED"/>
    <w:rsid w:val="00E03935"/>
    <w:rsid w:val="00E03FF3"/>
    <w:rsid w:val="00E04087"/>
    <w:rsid w:val="00E04262"/>
    <w:rsid w:val="00E046DE"/>
    <w:rsid w:val="00E04775"/>
    <w:rsid w:val="00E04BC9"/>
    <w:rsid w:val="00E05137"/>
    <w:rsid w:val="00E056AF"/>
    <w:rsid w:val="00E05985"/>
    <w:rsid w:val="00E05CD1"/>
    <w:rsid w:val="00E06FD2"/>
    <w:rsid w:val="00E070FA"/>
    <w:rsid w:val="00E072AE"/>
    <w:rsid w:val="00E0753F"/>
    <w:rsid w:val="00E078FF"/>
    <w:rsid w:val="00E07C2C"/>
    <w:rsid w:val="00E10116"/>
    <w:rsid w:val="00E10A95"/>
    <w:rsid w:val="00E11CCE"/>
    <w:rsid w:val="00E11D20"/>
    <w:rsid w:val="00E11DA0"/>
    <w:rsid w:val="00E12B75"/>
    <w:rsid w:val="00E1303C"/>
    <w:rsid w:val="00E13607"/>
    <w:rsid w:val="00E13E4A"/>
    <w:rsid w:val="00E142BA"/>
    <w:rsid w:val="00E1430B"/>
    <w:rsid w:val="00E14532"/>
    <w:rsid w:val="00E1465B"/>
    <w:rsid w:val="00E150F8"/>
    <w:rsid w:val="00E1537D"/>
    <w:rsid w:val="00E15F96"/>
    <w:rsid w:val="00E1617B"/>
    <w:rsid w:val="00E178A4"/>
    <w:rsid w:val="00E200FF"/>
    <w:rsid w:val="00E20190"/>
    <w:rsid w:val="00E20941"/>
    <w:rsid w:val="00E2141B"/>
    <w:rsid w:val="00E21A65"/>
    <w:rsid w:val="00E23399"/>
    <w:rsid w:val="00E23794"/>
    <w:rsid w:val="00E23828"/>
    <w:rsid w:val="00E24B3F"/>
    <w:rsid w:val="00E275AF"/>
    <w:rsid w:val="00E27672"/>
    <w:rsid w:val="00E27BE4"/>
    <w:rsid w:val="00E27FB7"/>
    <w:rsid w:val="00E27FEB"/>
    <w:rsid w:val="00E300EE"/>
    <w:rsid w:val="00E30B28"/>
    <w:rsid w:val="00E31667"/>
    <w:rsid w:val="00E319A3"/>
    <w:rsid w:val="00E31D06"/>
    <w:rsid w:val="00E32342"/>
    <w:rsid w:val="00E32890"/>
    <w:rsid w:val="00E32B32"/>
    <w:rsid w:val="00E33330"/>
    <w:rsid w:val="00E3384A"/>
    <w:rsid w:val="00E34761"/>
    <w:rsid w:val="00E34F9B"/>
    <w:rsid w:val="00E3517F"/>
    <w:rsid w:val="00E36613"/>
    <w:rsid w:val="00E367A0"/>
    <w:rsid w:val="00E36A95"/>
    <w:rsid w:val="00E36C2F"/>
    <w:rsid w:val="00E36EE7"/>
    <w:rsid w:val="00E37390"/>
    <w:rsid w:val="00E37705"/>
    <w:rsid w:val="00E4050B"/>
    <w:rsid w:val="00E410BC"/>
    <w:rsid w:val="00E416B3"/>
    <w:rsid w:val="00E41C9F"/>
    <w:rsid w:val="00E41E2D"/>
    <w:rsid w:val="00E420FD"/>
    <w:rsid w:val="00E427C1"/>
    <w:rsid w:val="00E42A37"/>
    <w:rsid w:val="00E4311F"/>
    <w:rsid w:val="00E43262"/>
    <w:rsid w:val="00E4358F"/>
    <w:rsid w:val="00E43DE6"/>
    <w:rsid w:val="00E44A43"/>
    <w:rsid w:val="00E45001"/>
    <w:rsid w:val="00E451A4"/>
    <w:rsid w:val="00E4526A"/>
    <w:rsid w:val="00E45A60"/>
    <w:rsid w:val="00E45B3E"/>
    <w:rsid w:val="00E45BCF"/>
    <w:rsid w:val="00E45F55"/>
    <w:rsid w:val="00E4697E"/>
    <w:rsid w:val="00E473A4"/>
    <w:rsid w:val="00E47B04"/>
    <w:rsid w:val="00E47BBA"/>
    <w:rsid w:val="00E504A0"/>
    <w:rsid w:val="00E50509"/>
    <w:rsid w:val="00E5073C"/>
    <w:rsid w:val="00E50F93"/>
    <w:rsid w:val="00E5232F"/>
    <w:rsid w:val="00E528F3"/>
    <w:rsid w:val="00E53832"/>
    <w:rsid w:val="00E53903"/>
    <w:rsid w:val="00E53958"/>
    <w:rsid w:val="00E54107"/>
    <w:rsid w:val="00E5419E"/>
    <w:rsid w:val="00E542AB"/>
    <w:rsid w:val="00E54D2F"/>
    <w:rsid w:val="00E55BE1"/>
    <w:rsid w:val="00E56789"/>
    <w:rsid w:val="00E5679A"/>
    <w:rsid w:val="00E56E88"/>
    <w:rsid w:val="00E56FE1"/>
    <w:rsid w:val="00E571AA"/>
    <w:rsid w:val="00E57328"/>
    <w:rsid w:val="00E57634"/>
    <w:rsid w:val="00E60124"/>
    <w:rsid w:val="00E609AC"/>
    <w:rsid w:val="00E60E09"/>
    <w:rsid w:val="00E6281C"/>
    <w:rsid w:val="00E632C7"/>
    <w:rsid w:val="00E63A17"/>
    <w:rsid w:val="00E658E9"/>
    <w:rsid w:val="00E6596E"/>
    <w:rsid w:val="00E65C32"/>
    <w:rsid w:val="00E65DD3"/>
    <w:rsid w:val="00E66CB2"/>
    <w:rsid w:val="00E66ED6"/>
    <w:rsid w:val="00E672B0"/>
    <w:rsid w:val="00E67951"/>
    <w:rsid w:val="00E67E94"/>
    <w:rsid w:val="00E706B2"/>
    <w:rsid w:val="00E70E9F"/>
    <w:rsid w:val="00E71892"/>
    <w:rsid w:val="00E7221D"/>
    <w:rsid w:val="00E7262C"/>
    <w:rsid w:val="00E72859"/>
    <w:rsid w:val="00E73096"/>
    <w:rsid w:val="00E734D9"/>
    <w:rsid w:val="00E73506"/>
    <w:rsid w:val="00E73DFF"/>
    <w:rsid w:val="00E73E07"/>
    <w:rsid w:val="00E73E52"/>
    <w:rsid w:val="00E74712"/>
    <w:rsid w:val="00E7520E"/>
    <w:rsid w:val="00E75854"/>
    <w:rsid w:val="00E75DE6"/>
    <w:rsid w:val="00E7670B"/>
    <w:rsid w:val="00E768DA"/>
    <w:rsid w:val="00E77022"/>
    <w:rsid w:val="00E801EA"/>
    <w:rsid w:val="00E80621"/>
    <w:rsid w:val="00E81064"/>
    <w:rsid w:val="00E8114D"/>
    <w:rsid w:val="00E843E1"/>
    <w:rsid w:val="00E8492B"/>
    <w:rsid w:val="00E85603"/>
    <w:rsid w:val="00E85A2F"/>
    <w:rsid w:val="00E8668E"/>
    <w:rsid w:val="00E87852"/>
    <w:rsid w:val="00E87862"/>
    <w:rsid w:val="00E90F81"/>
    <w:rsid w:val="00E915A0"/>
    <w:rsid w:val="00E9165E"/>
    <w:rsid w:val="00E9197B"/>
    <w:rsid w:val="00E923B7"/>
    <w:rsid w:val="00E93AF5"/>
    <w:rsid w:val="00E93B08"/>
    <w:rsid w:val="00E93F2A"/>
    <w:rsid w:val="00E945E7"/>
    <w:rsid w:val="00E949BE"/>
    <w:rsid w:val="00E952D1"/>
    <w:rsid w:val="00E954B6"/>
    <w:rsid w:val="00E95967"/>
    <w:rsid w:val="00E95F2C"/>
    <w:rsid w:val="00E97766"/>
    <w:rsid w:val="00EA0FB9"/>
    <w:rsid w:val="00EA13C4"/>
    <w:rsid w:val="00EA1B1D"/>
    <w:rsid w:val="00EA1F1D"/>
    <w:rsid w:val="00EA2180"/>
    <w:rsid w:val="00EA2AA4"/>
    <w:rsid w:val="00EA2EE8"/>
    <w:rsid w:val="00EA35D1"/>
    <w:rsid w:val="00EA3637"/>
    <w:rsid w:val="00EA3A10"/>
    <w:rsid w:val="00EA3F39"/>
    <w:rsid w:val="00EA44C7"/>
    <w:rsid w:val="00EA4F1E"/>
    <w:rsid w:val="00EA58F6"/>
    <w:rsid w:val="00EA5A3C"/>
    <w:rsid w:val="00EA5BE1"/>
    <w:rsid w:val="00EA5D60"/>
    <w:rsid w:val="00EA5DF1"/>
    <w:rsid w:val="00EA6294"/>
    <w:rsid w:val="00EA6B57"/>
    <w:rsid w:val="00EA7006"/>
    <w:rsid w:val="00EA7158"/>
    <w:rsid w:val="00EA751B"/>
    <w:rsid w:val="00EA7634"/>
    <w:rsid w:val="00EA76B7"/>
    <w:rsid w:val="00EA7738"/>
    <w:rsid w:val="00EA7E7B"/>
    <w:rsid w:val="00EB0024"/>
    <w:rsid w:val="00EB01C0"/>
    <w:rsid w:val="00EB04BF"/>
    <w:rsid w:val="00EB0B03"/>
    <w:rsid w:val="00EB0E84"/>
    <w:rsid w:val="00EB19D2"/>
    <w:rsid w:val="00EB1B64"/>
    <w:rsid w:val="00EB20D0"/>
    <w:rsid w:val="00EB2131"/>
    <w:rsid w:val="00EB23E8"/>
    <w:rsid w:val="00EB27C5"/>
    <w:rsid w:val="00EB2A34"/>
    <w:rsid w:val="00EB2B8E"/>
    <w:rsid w:val="00EB42F1"/>
    <w:rsid w:val="00EB43AA"/>
    <w:rsid w:val="00EB487F"/>
    <w:rsid w:val="00EB4F07"/>
    <w:rsid w:val="00EB5979"/>
    <w:rsid w:val="00EB60BF"/>
    <w:rsid w:val="00EB63A7"/>
    <w:rsid w:val="00EB6CA3"/>
    <w:rsid w:val="00EB70A7"/>
    <w:rsid w:val="00EB7484"/>
    <w:rsid w:val="00EB7619"/>
    <w:rsid w:val="00EB76D8"/>
    <w:rsid w:val="00EB7982"/>
    <w:rsid w:val="00EB7AF2"/>
    <w:rsid w:val="00EC0319"/>
    <w:rsid w:val="00EC0866"/>
    <w:rsid w:val="00EC0D4F"/>
    <w:rsid w:val="00EC153D"/>
    <w:rsid w:val="00EC15E0"/>
    <w:rsid w:val="00EC23DA"/>
    <w:rsid w:val="00EC24A1"/>
    <w:rsid w:val="00EC3235"/>
    <w:rsid w:val="00EC3260"/>
    <w:rsid w:val="00EC4B72"/>
    <w:rsid w:val="00EC4D57"/>
    <w:rsid w:val="00EC4F4D"/>
    <w:rsid w:val="00EC5D5C"/>
    <w:rsid w:val="00EC635A"/>
    <w:rsid w:val="00EC6461"/>
    <w:rsid w:val="00EC66F0"/>
    <w:rsid w:val="00EC6D86"/>
    <w:rsid w:val="00EC71A3"/>
    <w:rsid w:val="00EC71A7"/>
    <w:rsid w:val="00EC7423"/>
    <w:rsid w:val="00EC75F5"/>
    <w:rsid w:val="00EC761A"/>
    <w:rsid w:val="00EC7A48"/>
    <w:rsid w:val="00EC7C70"/>
    <w:rsid w:val="00ED0102"/>
    <w:rsid w:val="00ED023A"/>
    <w:rsid w:val="00ED0DCB"/>
    <w:rsid w:val="00ED119F"/>
    <w:rsid w:val="00ED160B"/>
    <w:rsid w:val="00ED169F"/>
    <w:rsid w:val="00ED1C86"/>
    <w:rsid w:val="00ED305A"/>
    <w:rsid w:val="00ED38E6"/>
    <w:rsid w:val="00ED40FD"/>
    <w:rsid w:val="00ED45BB"/>
    <w:rsid w:val="00ED4B84"/>
    <w:rsid w:val="00ED4CBF"/>
    <w:rsid w:val="00ED4DCB"/>
    <w:rsid w:val="00ED52E7"/>
    <w:rsid w:val="00ED5920"/>
    <w:rsid w:val="00ED62BD"/>
    <w:rsid w:val="00ED6482"/>
    <w:rsid w:val="00ED6666"/>
    <w:rsid w:val="00ED6E8C"/>
    <w:rsid w:val="00ED7020"/>
    <w:rsid w:val="00ED73AE"/>
    <w:rsid w:val="00ED76CA"/>
    <w:rsid w:val="00ED7720"/>
    <w:rsid w:val="00EE0804"/>
    <w:rsid w:val="00EE0EDA"/>
    <w:rsid w:val="00EE2655"/>
    <w:rsid w:val="00EE34C8"/>
    <w:rsid w:val="00EE37C2"/>
    <w:rsid w:val="00EE4FEC"/>
    <w:rsid w:val="00EE51BC"/>
    <w:rsid w:val="00EE5CFA"/>
    <w:rsid w:val="00EE6282"/>
    <w:rsid w:val="00EE6678"/>
    <w:rsid w:val="00EE6DA7"/>
    <w:rsid w:val="00EE6F24"/>
    <w:rsid w:val="00EE70D4"/>
    <w:rsid w:val="00EE712A"/>
    <w:rsid w:val="00EE73A9"/>
    <w:rsid w:val="00EE7A21"/>
    <w:rsid w:val="00EF11D0"/>
    <w:rsid w:val="00EF1644"/>
    <w:rsid w:val="00EF201C"/>
    <w:rsid w:val="00EF24F1"/>
    <w:rsid w:val="00EF3842"/>
    <w:rsid w:val="00EF41E9"/>
    <w:rsid w:val="00EF4F2C"/>
    <w:rsid w:val="00EF5DAA"/>
    <w:rsid w:val="00EF6797"/>
    <w:rsid w:val="00F00D4D"/>
    <w:rsid w:val="00F00FE4"/>
    <w:rsid w:val="00F019A8"/>
    <w:rsid w:val="00F01D34"/>
    <w:rsid w:val="00F021AB"/>
    <w:rsid w:val="00F02D23"/>
    <w:rsid w:val="00F02EA7"/>
    <w:rsid w:val="00F0404F"/>
    <w:rsid w:val="00F044BF"/>
    <w:rsid w:val="00F04964"/>
    <w:rsid w:val="00F05318"/>
    <w:rsid w:val="00F07525"/>
    <w:rsid w:val="00F077E7"/>
    <w:rsid w:val="00F07A54"/>
    <w:rsid w:val="00F10D58"/>
    <w:rsid w:val="00F117AC"/>
    <w:rsid w:val="00F1190A"/>
    <w:rsid w:val="00F11990"/>
    <w:rsid w:val="00F119A2"/>
    <w:rsid w:val="00F128A8"/>
    <w:rsid w:val="00F12D36"/>
    <w:rsid w:val="00F12DB3"/>
    <w:rsid w:val="00F1377B"/>
    <w:rsid w:val="00F142E0"/>
    <w:rsid w:val="00F14E6E"/>
    <w:rsid w:val="00F157FD"/>
    <w:rsid w:val="00F15963"/>
    <w:rsid w:val="00F16F0A"/>
    <w:rsid w:val="00F17287"/>
    <w:rsid w:val="00F17779"/>
    <w:rsid w:val="00F2051B"/>
    <w:rsid w:val="00F20894"/>
    <w:rsid w:val="00F20E59"/>
    <w:rsid w:val="00F21220"/>
    <w:rsid w:val="00F21222"/>
    <w:rsid w:val="00F21223"/>
    <w:rsid w:val="00F21336"/>
    <w:rsid w:val="00F21468"/>
    <w:rsid w:val="00F21E0A"/>
    <w:rsid w:val="00F234E8"/>
    <w:rsid w:val="00F23B90"/>
    <w:rsid w:val="00F23DC7"/>
    <w:rsid w:val="00F23E1A"/>
    <w:rsid w:val="00F23FAA"/>
    <w:rsid w:val="00F24D61"/>
    <w:rsid w:val="00F255C4"/>
    <w:rsid w:val="00F25AE6"/>
    <w:rsid w:val="00F25DDE"/>
    <w:rsid w:val="00F26C70"/>
    <w:rsid w:val="00F26E5C"/>
    <w:rsid w:val="00F2796A"/>
    <w:rsid w:val="00F30561"/>
    <w:rsid w:val="00F309B6"/>
    <w:rsid w:val="00F30CD2"/>
    <w:rsid w:val="00F30CEB"/>
    <w:rsid w:val="00F30D2F"/>
    <w:rsid w:val="00F31C0B"/>
    <w:rsid w:val="00F31E5D"/>
    <w:rsid w:val="00F31EB5"/>
    <w:rsid w:val="00F31FD2"/>
    <w:rsid w:val="00F323B2"/>
    <w:rsid w:val="00F32695"/>
    <w:rsid w:val="00F32E42"/>
    <w:rsid w:val="00F33200"/>
    <w:rsid w:val="00F33FEB"/>
    <w:rsid w:val="00F34307"/>
    <w:rsid w:val="00F3434C"/>
    <w:rsid w:val="00F34D5C"/>
    <w:rsid w:val="00F35314"/>
    <w:rsid w:val="00F3551E"/>
    <w:rsid w:val="00F35BF4"/>
    <w:rsid w:val="00F35C98"/>
    <w:rsid w:val="00F361D5"/>
    <w:rsid w:val="00F36477"/>
    <w:rsid w:val="00F4072D"/>
    <w:rsid w:val="00F4098C"/>
    <w:rsid w:val="00F40B6C"/>
    <w:rsid w:val="00F40EB6"/>
    <w:rsid w:val="00F41083"/>
    <w:rsid w:val="00F4209E"/>
    <w:rsid w:val="00F42B56"/>
    <w:rsid w:val="00F42E6A"/>
    <w:rsid w:val="00F44389"/>
    <w:rsid w:val="00F4476F"/>
    <w:rsid w:val="00F44CD1"/>
    <w:rsid w:val="00F4513C"/>
    <w:rsid w:val="00F46296"/>
    <w:rsid w:val="00F4666E"/>
    <w:rsid w:val="00F468BF"/>
    <w:rsid w:val="00F468F3"/>
    <w:rsid w:val="00F46B4D"/>
    <w:rsid w:val="00F47412"/>
    <w:rsid w:val="00F5110F"/>
    <w:rsid w:val="00F5134B"/>
    <w:rsid w:val="00F51649"/>
    <w:rsid w:val="00F51918"/>
    <w:rsid w:val="00F51CAF"/>
    <w:rsid w:val="00F51F9A"/>
    <w:rsid w:val="00F537A3"/>
    <w:rsid w:val="00F53E05"/>
    <w:rsid w:val="00F542AA"/>
    <w:rsid w:val="00F54989"/>
    <w:rsid w:val="00F54C82"/>
    <w:rsid w:val="00F55038"/>
    <w:rsid w:val="00F56195"/>
    <w:rsid w:val="00F56E2F"/>
    <w:rsid w:val="00F56F1D"/>
    <w:rsid w:val="00F57381"/>
    <w:rsid w:val="00F57F80"/>
    <w:rsid w:val="00F60A5E"/>
    <w:rsid w:val="00F60C00"/>
    <w:rsid w:val="00F60F09"/>
    <w:rsid w:val="00F6131B"/>
    <w:rsid w:val="00F6189F"/>
    <w:rsid w:val="00F619DF"/>
    <w:rsid w:val="00F61C49"/>
    <w:rsid w:val="00F61F28"/>
    <w:rsid w:val="00F632F4"/>
    <w:rsid w:val="00F63682"/>
    <w:rsid w:val="00F63F59"/>
    <w:rsid w:val="00F63FEF"/>
    <w:rsid w:val="00F64223"/>
    <w:rsid w:val="00F64344"/>
    <w:rsid w:val="00F64911"/>
    <w:rsid w:val="00F64FAC"/>
    <w:rsid w:val="00F659F9"/>
    <w:rsid w:val="00F65A40"/>
    <w:rsid w:val="00F65DD5"/>
    <w:rsid w:val="00F66556"/>
    <w:rsid w:val="00F67281"/>
    <w:rsid w:val="00F677C6"/>
    <w:rsid w:val="00F679F9"/>
    <w:rsid w:val="00F67B26"/>
    <w:rsid w:val="00F67D4B"/>
    <w:rsid w:val="00F67DA7"/>
    <w:rsid w:val="00F705E5"/>
    <w:rsid w:val="00F70AB2"/>
    <w:rsid w:val="00F70DE3"/>
    <w:rsid w:val="00F71098"/>
    <w:rsid w:val="00F714C2"/>
    <w:rsid w:val="00F72A63"/>
    <w:rsid w:val="00F7378D"/>
    <w:rsid w:val="00F7469F"/>
    <w:rsid w:val="00F74F60"/>
    <w:rsid w:val="00F75B8E"/>
    <w:rsid w:val="00F76017"/>
    <w:rsid w:val="00F76A48"/>
    <w:rsid w:val="00F7730E"/>
    <w:rsid w:val="00F8046C"/>
    <w:rsid w:val="00F80C20"/>
    <w:rsid w:val="00F81312"/>
    <w:rsid w:val="00F81958"/>
    <w:rsid w:val="00F81A19"/>
    <w:rsid w:val="00F8276F"/>
    <w:rsid w:val="00F837FE"/>
    <w:rsid w:val="00F83B2F"/>
    <w:rsid w:val="00F83EE0"/>
    <w:rsid w:val="00F8547D"/>
    <w:rsid w:val="00F85EF9"/>
    <w:rsid w:val="00F867EE"/>
    <w:rsid w:val="00F86FD3"/>
    <w:rsid w:val="00F870FD"/>
    <w:rsid w:val="00F87B65"/>
    <w:rsid w:val="00F90813"/>
    <w:rsid w:val="00F90944"/>
    <w:rsid w:val="00F91AB7"/>
    <w:rsid w:val="00F92471"/>
    <w:rsid w:val="00F9258E"/>
    <w:rsid w:val="00F92AD0"/>
    <w:rsid w:val="00F930A6"/>
    <w:rsid w:val="00F94410"/>
    <w:rsid w:val="00F95156"/>
    <w:rsid w:val="00F95A92"/>
    <w:rsid w:val="00F96A3F"/>
    <w:rsid w:val="00F96CD3"/>
    <w:rsid w:val="00F97557"/>
    <w:rsid w:val="00FA06FC"/>
    <w:rsid w:val="00FA0B71"/>
    <w:rsid w:val="00FA1033"/>
    <w:rsid w:val="00FA13A5"/>
    <w:rsid w:val="00FA165C"/>
    <w:rsid w:val="00FA2884"/>
    <w:rsid w:val="00FA2B4E"/>
    <w:rsid w:val="00FA2E3B"/>
    <w:rsid w:val="00FA37FD"/>
    <w:rsid w:val="00FA3C95"/>
    <w:rsid w:val="00FA3EFB"/>
    <w:rsid w:val="00FA4B8A"/>
    <w:rsid w:val="00FA50B5"/>
    <w:rsid w:val="00FA5206"/>
    <w:rsid w:val="00FA5902"/>
    <w:rsid w:val="00FA5CB0"/>
    <w:rsid w:val="00FA5CEA"/>
    <w:rsid w:val="00FA6508"/>
    <w:rsid w:val="00FA6BE2"/>
    <w:rsid w:val="00FA700F"/>
    <w:rsid w:val="00FA782A"/>
    <w:rsid w:val="00FA7889"/>
    <w:rsid w:val="00FA7FC7"/>
    <w:rsid w:val="00FB0A4E"/>
    <w:rsid w:val="00FB0B8E"/>
    <w:rsid w:val="00FB14E8"/>
    <w:rsid w:val="00FB1752"/>
    <w:rsid w:val="00FB1D74"/>
    <w:rsid w:val="00FB21A0"/>
    <w:rsid w:val="00FB22D6"/>
    <w:rsid w:val="00FB2C55"/>
    <w:rsid w:val="00FB3957"/>
    <w:rsid w:val="00FB4010"/>
    <w:rsid w:val="00FB41FB"/>
    <w:rsid w:val="00FB5055"/>
    <w:rsid w:val="00FB51DB"/>
    <w:rsid w:val="00FB7721"/>
    <w:rsid w:val="00FB79AF"/>
    <w:rsid w:val="00FC0AA2"/>
    <w:rsid w:val="00FC1A15"/>
    <w:rsid w:val="00FC2149"/>
    <w:rsid w:val="00FC2378"/>
    <w:rsid w:val="00FC3978"/>
    <w:rsid w:val="00FC4655"/>
    <w:rsid w:val="00FC58A7"/>
    <w:rsid w:val="00FC5DFF"/>
    <w:rsid w:val="00FC5E6E"/>
    <w:rsid w:val="00FC6659"/>
    <w:rsid w:val="00FC6711"/>
    <w:rsid w:val="00FC6779"/>
    <w:rsid w:val="00FC67A4"/>
    <w:rsid w:val="00FC69C9"/>
    <w:rsid w:val="00FC7025"/>
    <w:rsid w:val="00FC7967"/>
    <w:rsid w:val="00FD0F75"/>
    <w:rsid w:val="00FD1197"/>
    <w:rsid w:val="00FD17AD"/>
    <w:rsid w:val="00FD19D7"/>
    <w:rsid w:val="00FD1D11"/>
    <w:rsid w:val="00FD3857"/>
    <w:rsid w:val="00FD3FEC"/>
    <w:rsid w:val="00FD4405"/>
    <w:rsid w:val="00FD453F"/>
    <w:rsid w:val="00FD470B"/>
    <w:rsid w:val="00FD5251"/>
    <w:rsid w:val="00FD5C15"/>
    <w:rsid w:val="00FD612C"/>
    <w:rsid w:val="00FD612D"/>
    <w:rsid w:val="00FD66AF"/>
    <w:rsid w:val="00FD6FCE"/>
    <w:rsid w:val="00FD713B"/>
    <w:rsid w:val="00FD75FF"/>
    <w:rsid w:val="00FE0443"/>
    <w:rsid w:val="00FE0991"/>
    <w:rsid w:val="00FE1970"/>
    <w:rsid w:val="00FE1A4B"/>
    <w:rsid w:val="00FE1B87"/>
    <w:rsid w:val="00FE2661"/>
    <w:rsid w:val="00FE2BA1"/>
    <w:rsid w:val="00FE3166"/>
    <w:rsid w:val="00FE318F"/>
    <w:rsid w:val="00FE3C90"/>
    <w:rsid w:val="00FE3E4F"/>
    <w:rsid w:val="00FE40FA"/>
    <w:rsid w:val="00FE4C15"/>
    <w:rsid w:val="00FE4D1B"/>
    <w:rsid w:val="00FE4F6D"/>
    <w:rsid w:val="00FE5442"/>
    <w:rsid w:val="00FE5553"/>
    <w:rsid w:val="00FE6515"/>
    <w:rsid w:val="00FE76F3"/>
    <w:rsid w:val="00FF0BA6"/>
    <w:rsid w:val="00FF0E04"/>
    <w:rsid w:val="00FF16B0"/>
    <w:rsid w:val="00FF1A60"/>
    <w:rsid w:val="00FF1EBE"/>
    <w:rsid w:val="00FF22F4"/>
    <w:rsid w:val="00FF2995"/>
    <w:rsid w:val="00FF2B21"/>
    <w:rsid w:val="00FF36FD"/>
    <w:rsid w:val="00FF3BB6"/>
    <w:rsid w:val="00FF45BB"/>
    <w:rsid w:val="00FF5427"/>
    <w:rsid w:val="00FF5B39"/>
    <w:rsid w:val="00FF5B3E"/>
    <w:rsid w:val="00FF5FFB"/>
    <w:rsid w:val="00FF601A"/>
    <w:rsid w:val="00FF61F1"/>
    <w:rsid w:val="00FF622C"/>
    <w:rsid w:val="00FF6A72"/>
    <w:rsid w:val="00FF6A77"/>
    <w:rsid w:val="00FF6BD0"/>
    <w:rsid w:val="00FF78AE"/>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3CE9B4"/>
    <w:rsid w:val="0956CF5A"/>
    <w:rsid w:val="0A6C00A5"/>
    <w:rsid w:val="0A770CF0"/>
    <w:rsid w:val="0B2199C6"/>
    <w:rsid w:val="0B9D7781"/>
    <w:rsid w:val="0B9EBF63"/>
    <w:rsid w:val="0CB9BCE7"/>
    <w:rsid w:val="0CF6DED4"/>
    <w:rsid w:val="0D0DB1CF"/>
    <w:rsid w:val="0D12CDDD"/>
    <w:rsid w:val="0D12F84D"/>
    <w:rsid w:val="0D1E8919"/>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23FB872"/>
    <w:rsid w:val="1320EB09"/>
    <w:rsid w:val="134251DC"/>
    <w:rsid w:val="1408EB21"/>
    <w:rsid w:val="142F1574"/>
    <w:rsid w:val="149B329A"/>
    <w:rsid w:val="14C8301C"/>
    <w:rsid w:val="14F7B8A0"/>
    <w:rsid w:val="156F9B7A"/>
    <w:rsid w:val="15A7DF86"/>
    <w:rsid w:val="16B8CFCF"/>
    <w:rsid w:val="16D3D516"/>
    <w:rsid w:val="170543EB"/>
    <w:rsid w:val="1714A827"/>
    <w:rsid w:val="1780E89A"/>
    <w:rsid w:val="17D73908"/>
    <w:rsid w:val="1888E2FE"/>
    <w:rsid w:val="189C12C2"/>
    <w:rsid w:val="18ADF67D"/>
    <w:rsid w:val="1949570B"/>
    <w:rsid w:val="1954B52D"/>
    <w:rsid w:val="1A10FD38"/>
    <w:rsid w:val="1A645654"/>
    <w:rsid w:val="1A9C7353"/>
    <w:rsid w:val="1ACC66D6"/>
    <w:rsid w:val="1AF0370C"/>
    <w:rsid w:val="1B14194A"/>
    <w:rsid w:val="1BA76120"/>
    <w:rsid w:val="1C17BE3F"/>
    <w:rsid w:val="1C30FCCC"/>
    <w:rsid w:val="1CE2127E"/>
    <w:rsid w:val="1CE8A6BA"/>
    <w:rsid w:val="1D90A9A3"/>
    <w:rsid w:val="1DCE4F6F"/>
    <w:rsid w:val="1E905ABF"/>
    <w:rsid w:val="1E9D07D3"/>
    <w:rsid w:val="1EBD28D8"/>
    <w:rsid w:val="1EF47175"/>
    <w:rsid w:val="1FEC80DF"/>
    <w:rsid w:val="1FF1D296"/>
    <w:rsid w:val="200244A5"/>
    <w:rsid w:val="202E2A98"/>
    <w:rsid w:val="205DFAA5"/>
    <w:rsid w:val="20B8054B"/>
    <w:rsid w:val="20BCA6F8"/>
    <w:rsid w:val="21086E78"/>
    <w:rsid w:val="2112B17C"/>
    <w:rsid w:val="21670B17"/>
    <w:rsid w:val="21706756"/>
    <w:rsid w:val="222C1237"/>
    <w:rsid w:val="234CE108"/>
    <w:rsid w:val="23B67D25"/>
    <w:rsid w:val="23BC4F7D"/>
    <w:rsid w:val="23C36738"/>
    <w:rsid w:val="23E06E30"/>
    <w:rsid w:val="244D26C4"/>
    <w:rsid w:val="244F674E"/>
    <w:rsid w:val="24F9DC52"/>
    <w:rsid w:val="2558A413"/>
    <w:rsid w:val="25CBE31C"/>
    <w:rsid w:val="25FFD7CD"/>
    <w:rsid w:val="261F143F"/>
    <w:rsid w:val="2649DC94"/>
    <w:rsid w:val="268BC09C"/>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B4F4F33"/>
    <w:rsid w:val="2BC17A43"/>
    <w:rsid w:val="2C7A5A2C"/>
    <w:rsid w:val="2C8FE00E"/>
    <w:rsid w:val="2CB1A4ED"/>
    <w:rsid w:val="2CC88126"/>
    <w:rsid w:val="2CE01BCF"/>
    <w:rsid w:val="2D02284A"/>
    <w:rsid w:val="2D18F37B"/>
    <w:rsid w:val="2D6CB160"/>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320C0D"/>
    <w:rsid w:val="32AE51D0"/>
    <w:rsid w:val="32F4ED80"/>
    <w:rsid w:val="333EB21D"/>
    <w:rsid w:val="334D670F"/>
    <w:rsid w:val="3352B531"/>
    <w:rsid w:val="339A1BCC"/>
    <w:rsid w:val="33D94256"/>
    <w:rsid w:val="354C4037"/>
    <w:rsid w:val="357EC14B"/>
    <w:rsid w:val="358F5FE9"/>
    <w:rsid w:val="35EEBB44"/>
    <w:rsid w:val="35F95E58"/>
    <w:rsid w:val="36765F1E"/>
    <w:rsid w:val="36D3AD98"/>
    <w:rsid w:val="36F52295"/>
    <w:rsid w:val="37212306"/>
    <w:rsid w:val="37492523"/>
    <w:rsid w:val="376BA30B"/>
    <w:rsid w:val="37F6876A"/>
    <w:rsid w:val="385F3D12"/>
    <w:rsid w:val="38D13053"/>
    <w:rsid w:val="399C8812"/>
    <w:rsid w:val="39AFC828"/>
    <w:rsid w:val="39EBD078"/>
    <w:rsid w:val="3A0AE5D6"/>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AC5E00"/>
    <w:rsid w:val="40D6E011"/>
    <w:rsid w:val="41977B04"/>
    <w:rsid w:val="41C55920"/>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5C4494"/>
    <w:rsid w:val="49FBEF7D"/>
    <w:rsid w:val="4A0A2412"/>
    <w:rsid w:val="4A22D4CD"/>
    <w:rsid w:val="4A4F3AD1"/>
    <w:rsid w:val="4A5AEEAB"/>
    <w:rsid w:val="4A9C503A"/>
    <w:rsid w:val="4AE904B9"/>
    <w:rsid w:val="4AFE374A"/>
    <w:rsid w:val="4B102DC9"/>
    <w:rsid w:val="4B16B5F4"/>
    <w:rsid w:val="4B665A16"/>
    <w:rsid w:val="4B933775"/>
    <w:rsid w:val="4C050764"/>
    <w:rsid w:val="4C4E0EB6"/>
    <w:rsid w:val="4C7460B6"/>
    <w:rsid w:val="4CA94CA0"/>
    <w:rsid w:val="4CED34B2"/>
    <w:rsid w:val="4CFE99CC"/>
    <w:rsid w:val="4D05D75A"/>
    <w:rsid w:val="4D1DA97D"/>
    <w:rsid w:val="4D89D600"/>
    <w:rsid w:val="4EA25E81"/>
    <w:rsid w:val="4ED5C87A"/>
    <w:rsid w:val="4EFD0737"/>
    <w:rsid w:val="4F6288E3"/>
    <w:rsid w:val="4F80A525"/>
    <w:rsid w:val="501BFDAB"/>
    <w:rsid w:val="505C97C2"/>
    <w:rsid w:val="5066FDC3"/>
    <w:rsid w:val="5096AFCE"/>
    <w:rsid w:val="50D41F69"/>
    <w:rsid w:val="50F39A2E"/>
    <w:rsid w:val="50FD0544"/>
    <w:rsid w:val="5100E1C3"/>
    <w:rsid w:val="514CEF45"/>
    <w:rsid w:val="5151C624"/>
    <w:rsid w:val="51687864"/>
    <w:rsid w:val="518CB9E6"/>
    <w:rsid w:val="52179420"/>
    <w:rsid w:val="52B1535D"/>
    <w:rsid w:val="53363C9D"/>
    <w:rsid w:val="5344AEC9"/>
    <w:rsid w:val="5376B1A0"/>
    <w:rsid w:val="53AA6F19"/>
    <w:rsid w:val="53B8E864"/>
    <w:rsid w:val="53D69AE4"/>
    <w:rsid w:val="5488683F"/>
    <w:rsid w:val="54BB8DD3"/>
    <w:rsid w:val="54E6F119"/>
    <w:rsid w:val="54F74A54"/>
    <w:rsid w:val="55378CEB"/>
    <w:rsid w:val="55AAAF51"/>
    <w:rsid w:val="55CEB2D9"/>
    <w:rsid w:val="55E21FD0"/>
    <w:rsid w:val="5688C9DD"/>
    <w:rsid w:val="56D31C25"/>
    <w:rsid w:val="56F543EB"/>
    <w:rsid w:val="576FCCF1"/>
    <w:rsid w:val="5780EE70"/>
    <w:rsid w:val="5792CCAF"/>
    <w:rsid w:val="58178539"/>
    <w:rsid w:val="583A4F44"/>
    <w:rsid w:val="5879F1EA"/>
    <w:rsid w:val="587A258B"/>
    <w:rsid w:val="58843A24"/>
    <w:rsid w:val="59AC7F89"/>
    <w:rsid w:val="5A209D6E"/>
    <w:rsid w:val="5B9326E6"/>
    <w:rsid w:val="5BC83365"/>
    <w:rsid w:val="5C12A73A"/>
    <w:rsid w:val="5C87B734"/>
    <w:rsid w:val="5CCB6B94"/>
    <w:rsid w:val="5CD6D082"/>
    <w:rsid w:val="5D1E5F90"/>
    <w:rsid w:val="5D2D03CF"/>
    <w:rsid w:val="5D373D98"/>
    <w:rsid w:val="5D49F2E6"/>
    <w:rsid w:val="5D4E61B3"/>
    <w:rsid w:val="5D756937"/>
    <w:rsid w:val="5D92658D"/>
    <w:rsid w:val="5D9672B6"/>
    <w:rsid w:val="5DB0E740"/>
    <w:rsid w:val="5DBF1EBE"/>
    <w:rsid w:val="5DC3FDFA"/>
    <w:rsid w:val="5DD6E1B1"/>
    <w:rsid w:val="5E07D18C"/>
    <w:rsid w:val="5E1E4E67"/>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B98A1B5"/>
    <w:rsid w:val="6BF01DAA"/>
    <w:rsid w:val="6C003BE3"/>
    <w:rsid w:val="6CE6C9DF"/>
    <w:rsid w:val="6D195B4A"/>
    <w:rsid w:val="6D19A267"/>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2E8FCAD"/>
    <w:rsid w:val="7311C418"/>
    <w:rsid w:val="73415BA6"/>
    <w:rsid w:val="736DE9EF"/>
    <w:rsid w:val="73EA47D6"/>
    <w:rsid w:val="740C47A2"/>
    <w:rsid w:val="7429ED3F"/>
    <w:rsid w:val="743E3A14"/>
    <w:rsid w:val="7443E1C2"/>
    <w:rsid w:val="74CDA879"/>
    <w:rsid w:val="74D4C735"/>
    <w:rsid w:val="75515DDB"/>
    <w:rsid w:val="76430661"/>
    <w:rsid w:val="777C4E5A"/>
    <w:rsid w:val="7870C7BE"/>
    <w:rsid w:val="79160BED"/>
    <w:rsid w:val="7945244D"/>
    <w:rsid w:val="794B60F7"/>
    <w:rsid w:val="79EF3966"/>
    <w:rsid w:val="7A1FEAFF"/>
    <w:rsid w:val="7AB91B92"/>
    <w:rsid w:val="7C6473D1"/>
    <w:rsid w:val="7C683676"/>
    <w:rsid w:val="7CA83F5D"/>
    <w:rsid w:val="7D8A56CD"/>
    <w:rsid w:val="7D9FB032"/>
    <w:rsid w:val="7DBC2234"/>
    <w:rsid w:val="7E1EF35E"/>
    <w:rsid w:val="7E2A56DD"/>
    <w:rsid w:val="7E503E95"/>
    <w:rsid w:val="7E65CEDA"/>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6"/>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2940A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2940A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2940A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2940A2"/>
    <w:rPr>
      <w:rFonts w:ascii="Montserrat" w:eastAsia="Times New Roman" w:hAnsi="Montserrat" w:cs="Times New Roman"/>
      <w:sz w:val="20"/>
      <w:szCs w:val="20"/>
      <w:lang w:val="en-GB" w:eastAsia="zh-CN"/>
    </w:rPr>
  </w:style>
  <w:style w:type="character" w:customStyle="1" w:styleId="font171">
    <w:name w:val="font171"/>
    <w:basedOn w:val="DefaultParagraphFont"/>
    <w:rsid w:val="00A117F8"/>
    <w:rPr>
      <w:rFonts w:ascii="Montserrat" w:hAnsi="Montserrat" w:hint="default"/>
      <w:b w:val="0"/>
      <w:bCs w:val="0"/>
      <w:i w:val="0"/>
      <w:iCs w:val="0"/>
      <w:strike w:val="0"/>
      <w:dstrike w:val="0"/>
      <w:color w:val="000000"/>
      <w:sz w:val="12"/>
      <w:szCs w:val="12"/>
      <w:u w:val="none"/>
      <w:effect w:val="none"/>
    </w:rPr>
  </w:style>
  <w:style w:type="character" w:customStyle="1" w:styleId="font241">
    <w:name w:val="font241"/>
    <w:basedOn w:val="DefaultParagraphFont"/>
    <w:rsid w:val="00A117F8"/>
    <w:rPr>
      <w:rFonts w:ascii="Montserrat" w:hAnsi="Montserrat" w:hint="default"/>
      <w:b w:val="0"/>
      <w:bCs w:val="0"/>
      <w:i w:val="0"/>
      <w:iCs w:val="0"/>
      <w:strike w:val="0"/>
      <w:dstrike w:val="0"/>
      <w:color w:val="00B050"/>
      <w:sz w:val="12"/>
      <w:szCs w:val="12"/>
      <w:u w:val="none"/>
      <w:effect w:val="none"/>
    </w:rPr>
  </w:style>
  <w:style w:type="character" w:customStyle="1" w:styleId="font231">
    <w:name w:val="font231"/>
    <w:basedOn w:val="DefaultParagraphFont"/>
    <w:rsid w:val="00A117F8"/>
    <w:rPr>
      <w:rFonts w:ascii="Montserrat" w:hAnsi="Montserrat" w:hint="default"/>
      <w:b w:val="0"/>
      <w:bCs w:val="0"/>
      <w:i w:val="0"/>
      <w:iCs w:val="0"/>
      <w:strike w:val="0"/>
      <w:dstrike w:val="0"/>
      <w:color w:val="FF0000"/>
      <w:sz w:val="12"/>
      <w:szCs w:val="12"/>
      <w:u w:val="none"/>
      <w:effect w:val="none"/>
    </w:rPr>
  </w:style>
  <w:style w:type="paragraph" w:styleId="PlainText">
    <w:name w:val="Plain Text"/>
    <w:basedOn w:val="Normal"/>
    <w:link w:val="PlainTextChar"/>
    <w:uiPriority w:val="99"/>
    <w:semiHidden/>
    <w:unhideWhenUsed/>
    <w:rsid w:val="0048005F"/>
    <w:pPr>
      <w:suppressAutoHyphens w:val="0"/>
      <w:autoSpaceDN/>
      <w:spacing w:after="0" w:line="240" w:lineRule="auto"/>
      <w:textAlignment w:val="auto"/>
    </w:pPr>
    <w:rPr>
      <w:rFonts w:ascii="Montserrat" w:hAnsi="Montserrat" w:cstheme="minorBidi"/>
      <w:sz w:val="20"/>
      <w:szCs w:val="21"/>
      <w:lang w:eastAsia="en-US"/>
    </w:rPr>
  </w:style>
  <w:style w:type="character" w:customStyle="1" w:styleId="PlainTextChar">
    <w:name w:val="Plain Text Char"/>
    <w:basedOn w:val="DefaultParagraphFont"/>
    <w:link w:val="PlainText"/>
    <w:uiPriority w:val="99"/>
    <w:semiHidden/>
    <w:rsid w:val="0048005F"/>
    <w:rPr>
      <w:rFonts w:ascii="Montserrat" w:eastAsia="Times New Roman" w:hAnsi="Montserrat"/>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7781">
      <w:bodyDiv w:val="1"/>
      <w:marLeft w:val="0"/>
      <w:marRight w:val="0"/>
      <w:marTop w:val="0"/>
      <w:marBottom w:val="0"/>
      <w:divBdr>
        <w:top w:val="none" w:sz="0" w:space="0" w:color="auto"/>
        <w:left w:val="none" w:sz="0" w:space="0" w:color="auto"/>
        <w:bottom w:val="none" w:sz="0" w:space="0" w:color="auto"/>
        <w:right w:val="none" w:sz="0" w:space="0" w:color="auto"/>
      </w:divBdr>
    </w:div>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29862038">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31963138">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598293801">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09856042">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29016533">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33822761">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 w:id="214095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5B7B2-AA8A-4451-A118-A64F0AB027CF}">
  <ds:schemaRefs>
    <ds:schemaRef ds:uri="http://schemas.microsoft.com/sharepoint/v3/contenttype/forms"/>
  </ds:schemaRefs>
</ds:datastoreItem>
</file>

<file path=customXml/itemProps2.xml><?xml version="1.0" encoding="utf-8"?>
<ds:datastoreItem xmlns:ds="http://schemas.openxmlformats.org/officeDocument/2006/customXml" ds:itemID="{F42886C5-3B96-4590-829B-4C7DF6073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CEA4D5-E40E-42EB-BF12-AC22B15CC2A6}">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4.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31865</Words>
  <Characters>18164</Characters>
  <Application>Microsoft Office Word</Application>
  <DocSecurity>0</DocSecurity>
  <Lines>151</Lines>
  <Paragraphs>99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2025-01-09T17:59:00Z</dcterms:created>
  <dcterms:modified xsi:type="dcterms:W3CDTF">2025-01-21T09:27:00Z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